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C9558" w14:textId="741C45F7" w:rsidR="00BB16DD" w:rsidRPr="0015390E" w:rsidRDefault="00BB16DD" w:rsidP="00913AC8">
      <w:pPr>
        <w:keepNext/>
        <w:widowControl w:val="0"/>
        <w:tabs>
          <w:tab w:val="right" w:pos="6840"/>
        </w:tabs>
        <w:autoSpaceDE w:val="0"/>
        <w:autoSpaceDN w:val="0"/>
        <w:adjustRightInd w:val="0"/>
        <w:spacing w:after="0" w:line="240" w:lineRule="auto"/>
        <w:jc w:val="center"/>
        <w:rPr>
          <w:rFonts w:ascii="Times New Roman" w:eastAsia="Times New Roman" w:hAnsi="Times New Roman" w:cs="Times New Roman"/>
          <w:b/>
          <w:bCs/>
          <w:smallCaps/>
          <w:color w:val="000000" w:themeColor="text1"/>
          <w:sz w:val="28"/>
          <w:szCs w:val="28"/>
        </w:rPr>
      </w:pPr>
      <w:r w:rsidRPr="0015390E">
        <w:rPr>
          <w:rFonts w:ascii="Times New Roman" w:eastAsia="Times New Roman" w:hAnsi="Times New Roman" w:cs="Times New Roman"/>
          <w:b/>
          <w:bCs/>
          <w:smallCaps/>
          <w:color w:val="000000" w:themeColor="text1"/>
          <w:sz w:val="28"/>
          <w:szCs w:val="28"/>
        </w:rPr>
        <w:t xml:space="preserve">Form </w:t>
      </w:r>
      <w:r w:rsidR="00A74093" w:rsidRPr="0015390E">
        <w:rPr>
          <w:rFonts w:ascii="Times New Roman" w:eastAsia="Times New Roman" w:hAnsi="Times New Roman" w:cs="Times New Roman"/>
          <w:b/>
          <w:bCs/>
          <w:smallCaps/>
          <w:color w:val="000000" w:themeColor="text1"/>
          <w:sz w:val="28"/>
          <w:szCs w:val="28"/>
        </w:rPr>
        <w:t>A</w:t>
      </w:r>
    </w:p>
    <w:p w14:paraId="7EDA318C" w14:textId="7F22F494" w:rsidR="00BB16DD" w:rsidRPr="00CD32B2" w:rsidRDefault="00BB16DD" w:rsidP="00913AC8">
      <w:pPr>
        <w:keepNext/>
        <w:widowControl w:val="0"/>
        <w:tabs>
          <w:tab w:val="right" w:pos="6840"/>
        </w:tabs>
        <w:autoSpaceDE w:val="0"/>
        <w:autoSpaceDN w:val="0"/>
        <w:adjustRightInd w:val="0"/>
        <w:spacing w:after="0" w:line="240" w:lineRule="auto"/>
        <w:jc w:val="center"/>
        <w:rPr>
          <w:rFonts w:ascii="Times New Roman Bold" w:eastAsia="Times New Roman" w:hAnsi="Times New Roman Bold" w:cs="Times New Roman"/>
          <w:b/>
          <w:bCs/>
          <w:smallCaps/>
          <w:color w:val="000000"/>
          <w:sz w:val="28"/>
          <w:szCs w:val="28"/>
        </w:rPr>
      </w:pPr>
      <w:r w:rsidRPr="00CD32B2">
        <w:rPr>
          <w:rFonts w:ascii="Times New Roman Bold" w:eastAsia="Times New Roman" w:hAnsi="Times New Roman Bold" w:cs="Times New Roman"/>
          <w:b/>
          <w:bCs/>
          <w:smallCaps/>
          <w:color w:val="000000" w:themeColor="text1"/>
          <w:sz w:val="28"/>
          <w:szCs w:val="28"/>
        </w:rPr>
        <w:t xml:space="preserve">Face Page – </w:t>
      </w:r>
      <w:r w:rsidR="00CF5335" w:rsidRPr="00CD32B2">
        <w:rPr>
          <w:rFonts w:ascii="Times New Roman Bold" w:eastAsia="Times New Roman" w:hAnsi="Times New Roman Bold" w:cs="Times New Roman"/>
          <w:b/>
          <w:bCs/>
          <w:smallCaps/>
          <w:color w:val="000000" w:themeColor="text1"/>
          <w:sz w:val="28"/>
          <w:szCs w:val="28"/>
        </w:rPr>
        <w:t>A</w:t>
      </w:r>
      <w:r w:rsidR="00A74093" w:rsidRPr="00CD32B2">
        <w:rPr>
          <w:rFonts w:ascii="Times New Roman Bold" w:eastAsia="Times New Roman" w:hAnsi="Times New Roman Bold" w:cs="Times New Roman"/>
          <w:b/>
          <w:bCs/>
          <w:smallCaps/>
          <w:color w:val="000000" w:themeColor="text1"/>
          <w:sz w:val="28"/>
          <w:szCs w:val="28"/>
        </w:rPr>
        <w:t>pplicant Information</w:t>
      </w:r>
    </w:p>
    <w:p w14:paraId="13ABCD3C" w14:textId="2C4F7690" w:rsidR="00BB16DD" w:rsidRDefault="00BB16DD" w:rsidP="00BB16DD">
      <w:pPr>
        <w:tabs>
          <w:tab w:val="left" w:pos="540"/>
        </w:tabs>
        <w:spacing w:after="0" w:line="240" w:lineRule="auto"/>
        <w:jc w:val="center"/>
        <w:rPr>
          <w:rFonts w:ascii="Times New Roman" w:eastAsia="Times New Roman" w:hAnsi="Times New Roman" w:cs="Times New Roman"/>
          <w:i/>
          <w:iCs/>
          <w:color w:val="000000"/>
          <w:sz w:val="20"/>
          <w:szCs w:val="24"/>
        </w:rPr>
      </w:pPr>
      <w:r w:rsidRPr="0015390E">
        <w:rPr>
          <w:rFonts w:ascii="Times New Roman" w:eastAsia="Times New Roman" w:hAnsi="Times New Roman" w:cs="Times New Roman"/>
          <w:i/>
          <w:iCs/>
          <w:color w:val="000000"/>
          <w:sz w:val="20"/>
          <w:szCs w:val="24"/>
        </w:rPr>
        <w:t xml:space="preserve">This form requests basic information about </w:t>
      </w:r>
      <w:r w:rsidR="00CF5335" w:rsidRPr="0015390E">
        <w:rPr>
          <w:rFonts w:ascii="Times New Roman" w:eastAsia="Times New Roman" w:hAnsi="Times New Roman" w:cs="Times New Roman"/>
          <w:i/>
          <w:iCs/>
          <w:color w:val="000000"/>
          <w:sz w:val="20"/>
          <w:szCs w:val="24"/>
        </w:rPr>
        <w:t>Applicant</w:t>
      </w:r>
      <w:r w:rsidRPr="0015390E">
        <w:rPr>
          <w:rFonts w:ascii="Times New Roman" w:eastAsia="Times New Roman" w:hAnsi="Times New Roman" w:cs="Times New Roman"/>
          <w:i/>
          <w:iCs/>
          <w:color w:val="000000"/>
          <w:sz w:val="20"/>
          <w:szCs w:val="24"/>
        </w:rPr>
        <w:t xml:space="preserve"> and </w:t>
      </w:r>
      <w:r w:rsidR="00C26D18">
        <w:rPr>
          <w:rFonts w:ascii="Times New Roman" w:eastAsia="Times New Roman" w:hAnsi="Times New Roman" w:cs="Times New Roman"/>
          <w:i/>
          <w:iCs/>
          <w:color w:val="000000"/>
          <w:sz w:val="20"/>
          <w:szCs w:val="24"/>
        </w:rPr>
        <w:t xml:space="preserve">the Grant </w:t>
      </w:r>
      <w:r w:rsidRPr="0015390E">
        <w:rPr>
          <w:rFonts w:ascii="Times New Roman" w:eastAsia="Times New Roman" w:hAnsi="Times New Roman" w:cs="Times New Roman"/>
          <w:i/>
          <w:iCs/>
          <w:color w:val="000000"/>
          <w:sz w:val="20"/>
          <w:szCs w:val="24"/>
        </w:rPr>
        <w:t>Project, including the signature of the authorized representative. The face page is the cover page of the Application and must be completed in its entirety.</w:t>
      </w:r>
      <w:r w:rsidR="0053180A">
        <w:rPr>
          <w:rFonts w:ascii="Times New Roman" w:eastAsia="Times New Roman" w:hAnsi="Times New Roman" w:cs="Times New Roman"/>
          <w:i/>
          <w:iCs/>
          <w:color w:val="000000"/>
          <w:sz w:val="20"/>
          <w:szCs w:val="24"/>
        </w:rPr>
        <w:t xml:space="preserve"> </w:t>
      </w:r>
      <w:r w:rsidR="0053180A" w:rsidRPr="0053180A">
        <w:rPr>
          <w:rFonts w:ascii="Times New Roman" w:eastAsia="Times New Roman" w:hAnsi="Times New Roman" w:cs="Times New Roman"/>
          <w:i/>
          <w:iCs/>
          <w:color w:val="000000"/>
          <w:sz w:val="20"/>
          <w:szCs w:val="24"/>
        </w:rPr>
        <w:t>Double click on checkboxes in this form and select “Checked” under “Default value” to check each item.</w:t>
      </w:r>
    </w:p>
    <w:p w14:paraId="7FAC6C05" w14:textId="77777777" w:rsidR="003876F7" w:rsidRPr="0015390E" w:rsidRDefault="003876F7" w:rsidP="00BB16DD">
      <w:pPr>
        <w:tabs>
          <w:tab w:val="left" w:pos="540"/>
        </w:tabs>
        <w:spacing w:after="0" w:line="240" w:lineRule="auto"/>
        <w:jc w:val="center"/>
        <w:rPr>
          <w:rFonts w:ascii="Times New Roman" w:eastAsia="Times New Roman" w:hAnsi="Times New Roman" w:cs="Times New Roman"/>
          <w:i/>
          <w:iCs/>
          <w:color w:val="000000"/>
          <w:sz w:val="20"/>
          <w:szCs w:val="24"/>
        </w:rPr>
      </w:pPr>
    </w:p>
    <w:tbl>
      <w:tblPr>
        <w:tblW w:w="10965" w:type="dxa"/>
        <w:jc w:val="center"/>
        <w:tblBorders>
          <w:top w:val="double" w:sz="4" w:space="0" w:color="auto"/>
          <w:left w:val="double" w:sz="4" w:space="0" w:color="auto"/>
          <w:bottom w:val="single" w:sz="4" w:space="0" w:color="auto"/>
          <w:right w:val="double" w:sz="4" w:space="0" w:color="auto"/>
        </w:tblBorders>
        <w:tblLayout w:type="fixed"/>
        <w:tblLook w:val="0000" w:firstRow="0" w:lastRow="0" w:firstColumn="0" w:lastColumn="0" w:noHBand="0" w:noVBand="0"/>
      </w:tblPr>
      <w:tblGrid>
        <w:gridCol w:w="439"/>
        <w:gridCol w:w="364"/>
        <w:gridCol w:w="2152"/>
        <w:gridCol w:w="354"/>
        <w:gridCol w:w="366"/>
        <w:gridCol w:w="270"/>
        <w:gridCol w:w="270"/>
        <w:gridCol w:w="450"/>
        <w:gridCol w:w="1170"/>
        <w:gridCol w:w="90"/>
        <w:gridCol w:w="585"/>
        <w:gridCol w:w="93"/>
        <w:gridCol w:w="132"/>
        <w:gridCol w:w="237"/>
        <w:gridCol w:w="933"/>
        <w:gridCol w:w="990"/>
        <w:gridCol w:w="90"/>
        <w:gridCol w:w="1260"/>
        <w:gridCol w:w="211"/>
        <w:gridCol w:w="509"/>
      </w:tblGrid>
      <w:tr w:rsidR="000D05B9" w:rsidRPr="0015390E" w14:paraId="3046643F" w14:textId="77777777" w:rsidTr="0015390E">
        <w:trPr>
          <w:cantSplit/>
          <w:trHeight w:val="73"/>
          <w:jc w:val="center"/>
        </w:trPr>
        <w:tc>
          <w:tcPr>
            <w:tcW w:w="10965" w:type="dxa"/>
            <w:gridSpan w:val="20"/>
            <w:tcBorders>
              <w:top w:val="double" w:sz="4" w:space="0" w:color="auto"/>
              <w:bottom w:val="double" w:sz="4" w:space="0" w:color="auto"/>
            </w:tcBorders>
            <w:shd w:val="clear" w:color="auto" w:fill="E6E6E6"/>
            <w:vAlign w:val="center"/>
          </w:tcPr>
          <w:p w14:paraId="2D1F993C" w14:textId="6E0D9D36" w:rsidR="000D05B9" w:rsidRPr="0015390E" w:rsidRDefault="00CF5335" w:rsidP="00913AC8">
            <w:pPr>
              <w:tabs>
                <w:tab w:val="left" w:pos="360"/>
              </w:tabs>
              <w:spacing w:after="0" w:line="240" w:lineRule="auto"/>
              <w:jc w:val="center"/>
              <w:rPr>
                <w:rFonts w:ascii="Times New Roman" w:eastAsia="Times New Roman" w:hAnsi="Times New Roman" w:cs="Times New Roman"/>
                <w:b/>
                <w:bCs/>
                <w:szCs w:val="18"/>
                <w:lang w:val="fr-FR"/>
              </w:rPr>
            </w:pPr>
            <w:r w:rsidRPr="0015390E">
              <w:rPr>
                <w:rFonts w:ascii="Times New Roman" w:eastAsia="Times New Roman" w:hAnsi="Times New Roman" w:cs="Times New Roman"/>
                <w:b/>
                <w:bCs/>
                <w:szCs w:val="18"/>
                <w:lang w:val="fr-FR"/>
              </w:rPr>
              <w:t>APPLICANT</w:t>
            </w:r>
            <w:r w:rsidR="000D05B9" w:rsidRPr="0015390E">
              <w:rPr>
                <w:rFonts w:ascii="Times New Roman" w:eastAsia="Times New Roman" w:hAnsi="Times New Roman" w:cs="Times New Roman"/>
                <w:b/>
                <w:bCs/>
                <w:szCs w:val="18"/>
                <w:lang w:val="fr-FR"/>
              </w:rPr>
              <w:t xml:space="preserve"> INFORMATION</w:t>
            </w:r>
          </w:p>
        </w:tc>
      </w:tr>
      <w:tr w:rsidR="000D05B9" w:rsidRPr="0015390E" w14:paraId="09629C14" w14:textId="77777777" w:rsidTr="0015390E">
        <w:trPr>
          <w:cantSplit/>
          <w:trHeight w:val="384"/>
          <w:jc w:val="center"/>
        </w:trPr>
        <w:tc>
          <w:tcPr>
            <w:tcW w:w="2955" w:type="dxa"/>
            <w:gridSpan w:val="3"/>
            <w:tcBorders>
              <w:top w:val="double" w:sz="4" w:space="0" w:color="auto"/>
              <w:bottom w:val="double" w:sz="4" w:space="0" w:color="auto"/>
            </w:tcBorders>
          </w:tcPr>
          <w:p w14:paraId="17808960" w14:textId="4206BCD5" w:rsidR="000D05B9" w:rsidRPr="0015390E" w:rsidRDefault="000D05B9" w:rsidP="00913AC8">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lang w:val="fr-FR"/>
              </w:rPr>
              <w:t>1)</w:t>
            </w:r>
            <w:r w:rsidR="0015390E">
              <w:rPr>
                <w:rFonts w:ascii="Times New Roman" w:eastAsia="Times New Roman" w:hAnsi="Times New Roman" w:cs="Times New Roman"/>
                <w:b/>
                <w:bCs/>
                <w:color w:val="000000"/>
                <w:sz w:val="20"/>
                <w:szCs w:val="24"/>
                <w:lang w:val="fr-FR"/>
              </w:rPr>
              <w:t xml:space="preserve"> </w:t>
            </w:r>
            <w:r w:rsidRPr="0015390E">
              <w:rPr>
                <w:rFonts w:ascii="Times New Roman" w:eastAsia="Times New Roman" w:hAnsi="Times New Roman" w:cs="Times New Roman"/>
                <w:b/>
                <w:bCs/>
                <w:color w:val="000000"/>
                <w:sz w:val="20"/>
                <w:szCs w:val="24"/>
              </w:rPr>
              <w:t xml:space="preserve">LEGAL BUSINESS </w:t>
            </w:r>
            <w:r w:rsidR="000F0A08" w:rsidRPr="0015390E">
              <w:rPr>
                <w:rFonts w:ascii="Times New Roman" w:eastAsia="Times New Roman" w:hAnsi="Times New Roman" w:cs="Times New Roman"/>
                <w:b/>
                <w:bCs/>
                <w:color w:val="000000"/>
                <w:sz w:val="20"/>
                <w:szCs w:val="24"/>
              </w:rPr>
              <w:t>NAME :</w:t>
            </w:r>
          </w:p>
        </w:tc>
        <w:tc>
          <w:tcPr>
            <w:tcW w:w="8010" w:type="dxa"/>
            <w:gridSpan w:val="17"/>
            <w:tcBorders>
              <w:top w:val="double" w:sz="4" w:space="0" w:color="auto"/>
              <w:bottom w:val="double" w:sz="4" w:space="0" w:color="auto"/>
            </w:tcBorders>
          </w:tcPr>
          <w:p w14:paraId="3922DC1A"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0"/>
                <w:szCs w:val="20"/>
              </w:rPr>
            </w:pPr>
            <w:r w:rsidRPr="0015390E">
              <w:rPr>
                <w:rFonts w:ascii="Times New Roman" w:eastAsia="Times New Roman" w:hAnsi="Times New Roman" w:cs="Times New Roman"/>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5390E">
              <w:rPr>
                <w:rFonts w:ascii="Times New Roman" w:eastAsia="Times New Roman" w:hAnsi="Times New Roman" w:cs="Times New Roman"/>
                <w:sz w:val="20"/>
                <w:szCs w:val="20"/>
              </w:rPr>
              <w:instrText xml:space="preserve"> FORMTEXT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Times New Roman" w:hAnsi="Times New Roman" w:cs="Times New Roman"/>
                <w:sz w:val="20"/>
                <w:szCs w:val="20"/>
              </w:rPr>
              <w:fldChar w:fldCharType="end"/>
            </w:r>
          </w:p>
        </w:tc>
      </w:tr>
      <w:tr w:rsidR="000D05B9" w:rsidRPr="0015390E" w14:paraId="20E1BC64" w14:textId="77777777" w:rsidTr="0015390E">
        <w:trPr>
          <w:cantSplit/>
          <w:trHeight w:val="123"/>
          <w:jc w:val="center"/>
        </w:trPr>
        <w:tc>
          <w:tcPr>
            <w:tcW w:w="8895" w:type="dxa"/>
            <w:gridSpan w:val="16"/>
            <w:tcBorders>
              <w:top w:val="double" w:sz="4" w:space="0" w:color="auto"/>
              <w:bottom w:val="nil"/>
            </w:tcBorders>
          </w:tcPr>
          <w:p w14:paraId="270A5B72" w14:textId="29DD18DE" w:rsidR="000D05B9" w:rsidRPr="0015390E" w:rsidRDefault="000D05B9" w:rsidP="00913AC8">
            <w:pPr>
              <w:tabs>
                <w:tab w:val="left" w:pos="540"/>
              </w:tabs>
              <w:spacing w:after="0" w:line="240" w:lineRule="auto"/>
              <w:jc w:val="both"/>
              <w:rPr>
                <w:rFonts w:ascii="Times New Roman" w:eastAsia="Times New Roman" w:hAnsi="Times New Roman" w:cs="Times New Roman"/>
                <w:color w:val="000000"/>
                <w:sz w:val="20"/>
                <w:szCs w:val="24"/>
              </w:rPr>
            </w:pPr>
            <w:r w:rsidRPr="0015390E">
              <w:rPr>
                <w:rFonts w:ascii="Times New Roman" w:eastAsia="Times New Roman" w:hAnsi="Times New Roman" w:cs="Times New Roman"/>
                <w:b/>
                <w:bCs/>
                <w:color w:val="000000"/>
                <w:sz w:val="20"/>
                <w:szCs w:val="24"/>
              </w:rPr>
              <w:t>2) MAILING Address</w:t>
            </w:r>
            <w:r w:rsidRPr="0015390E">
              <w:rPr>
                <w:rFonts w:ascii="Times New Roman" w:eastAsia="Times New Roman" w:hAnsi="Times New Roman" w:cs="Times New Roman"/>
                <w:color w:val="000000"/>
                <w:sz w:val="20"/>
                <w:szCs w:val="24"/>
              </w:rPr>
              <w:t xml:space="preserve"> </w:t>
            </w:r>
            <w:r w:rsidRPr="0015390E">
              <w:rPr>
                <w:rFonts w:ascii="Times New Roman" w:eastAsia="Times New Roman" w:hAnsi="Times New Roman" w:cs="Times New Roman"/>
                <w:b/>
                <w:bCs/>
                <w:color w:val="000000"/>
                <w:sz w:val="20"/>
                <w:szCs w:val="24"/>
              </w:rPr>
              <w:t xml:space="preserve">Information </w:t>
            </w:r>
            <w:r w:rsidRPr="0015390E">
              <w:rPr>
                <w:rFonts w:ascii="Times New Roman" w:eastAsia="Times New Roman" w:hAnsi="Times New Roman" w:cs="Times New Roman"/>
                <w:color w:val="000000"/>
                <w:sz w:val="20"/>
                <w:szCs w:val="24"/>
              </w:rPr>
              <w:t>(include mailing address, street, city, county, state and 9-digit zip code):</w:t>
            </w:r>
          </w:p>
        </w:tc>
        <w:tc>
          <w:tcPr>
            <w:tcW w:w="1561" w:type="dxa"/>
            <w:gridSpan w:val="3"/>
            <w:tcBorders>
              <w:top w:val="double" w:sz="4" w:space="0" w:color="auto"/>
              <w:bottom w:val="nil"/>
            </w:tcBorders>
          </w:tcPr>
          <w:p w14:paraId="5362F662" w14:textId="124414AC" w:rsidR="000D05B9" w:rsidRPr="0015390E" w:rsidRDefault="000D05B9" w:rsidP="0015390E">
            <w:pPr>
              <w:tabs>
                <w:tab w:val="left" w:pos="540"/>
              </w:tabs>
              <w:spacing w:after="0" w:line="240" w:lineRule="auto"/>
              <w:rPr>
                <w:rFonts w:ascii="Times New Roman" w:eastAsia="Times New Roman" w:hAnsi="Times New Roman" w:cs="Times New Roman"/>
                <w:b/>
                <w:bCs/>
                <w:color w:val="000000"/>
                <w:sz w:val="18"/>
                <w:szCs w:val="24"/>
              </w:rPr>
            </w:pPr>
            <w:r w:rsidRPr="0015390E">
              <w:rPr>
                <w:rFonts w:ascii="Times New Roman" w:eastAsia="Times New Roman" w:hAnsi="Times New Roman" w:cs="Times New Roman"/>
                <w:b/>
                <w:bCs/>
                <w:color w:val="000000"/>
                <w:sz w:val="18"/>
                <w:szCs w:val="24"/>
              </w:rPr>
              <w:t>Check if address</w:t>
            </w:r>
            <w:r w:rsidR="0015390E">
              <w:rPr>
                <w:rFonts w:ascii="Times New Roman" w:eastAsia="Times New Roman" w:hAnsi="Times New Roman" w:cs="Times New Roman"/>
                <w:b/>
                <w:bCs/>
                <w:color w:val="000000"/>
                <w:sz w:val="18"/>
                <w:szCs w:val="24"/>
              </w:rPr>
              <w:t xml:space="preserve"> </w:t>
            </w:r>
            <w:r w:rsidRPr="0015390E">
              <w:rPr>
                <w:rFonts w:ascii="Times New Roman" w:eastAsia="Times New Roman" w:hAnsi="Times New Roman" w:cs="Times New Roman"/>
                <w:b/>
                <w:bCs/>
                <w:color w:val="000000"/>
                <w:sz w:val="18"/>
                <w:szCs w:val="24"/>
              </w:rPr>
              <w:t>change</w:t>
            </w:r>
          </w:p>
        </w:tc>
        <w:tc>
          <w:tcPr>
            <w:tcW w:w="509" w:type="dxa"/>
            <w:tcBorders>
              <w:top w:val="double" w:sz="4" w:space="0" w:color="auto"/>
              <w:bottom w:val="nil"/>
            </w:tcBorders>
          </w:tcPr>
          <w:p w14:paraId="169302DE"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r>
      <w:tr w:rsidR="000D05B9" w:rsidRPr="0015390E" w14:paraId="2754DC61" w14:textId="77777777" w:rsidTr="0015390E">
        <w:trPr>
          <w:cantSplit/>
          <w:trHeight w:hRule="exact" w:val="351"/>
          <w:jc w:val="center"/>
        </w:trPr>
        <w:tc>
          <w:tcPr>
            <w:tcW w:w="439" w:type="dxa"/>
            <w:tcBorders>
              <w:top w:val="nil"/>
              <w:bottom w:val="double" w:sz="4" w:space="0" w:color="auto"/>
            </w:tcBorders>
          </w:tcPr>
          <w:p w14:paraId="0F051595"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p>
        </w:tc>
        <w:tc>
          <w:tcPr>
            <w:tcW w:w="10526" w:type="dxa"/>
            <w:gridSpan w:val="19"/>
            <w:tcBorders>
              <w:top w:val="nil"/>
              <w:bottom w:val="double" w:sz="4" w:space="0" w:color="auto"/>
            </w:tcBorders>
          </w:tcPr>
          <w:p w14:paraId="61F5A201" w14:textId="765CFEB4" w:rsidR="000D05B9" w:rsidRPr="0015390E" w:rsidRDefault="000D05B9" w:rsidP="00913AC8">
            <w:pPr>
              <w:tabs>
                <w:tab w:val="left" w:pos="360"/>
              </w:tabs>
              <w:spacing w:after="0" w:line="240" w:lineRule="auto"/>
              <w:jc w:val="both"/>
              <w:rPr>
                <w:rFonts w:ascii="Times New Roman" w:eastAsia="Times New Roman" w:hAnsi="Times New Roman" w:cs="Times New Roman"/>
                <w:sz w:val="20"/>
                <w:szCs w:val="18"/>
              </w:rPr>
            </w:pPr>
            <w:r w:rsidRPr="0015390E">
              <w:rPr>
                <w:rFonts w:ascii="Times New Roman" w:eastAsia="Times New Roman" w:hAnsi="Times New Roman" w:cs="Times New Roman"/>
                <w:sz w:val="20"/>
                <w:szCs w:val="18"/>
              </w:rPr>
              <w:fldChar w:fldCharType="begin">
                <w:ffData>
                  <w:name w:val="Text34"/>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r>
      <w:tr w:rsidR="000D05B9" w:rsidRPr="0015390E" w14:paraId="61238497" w14:textId="77777777" w:rsidTr="0015390E">
        <w:trPr>
          <w:cantSplit/>
          <w:trHeight w:val="132"/>
          <w:jc w:val="center"/>
        </w:trPr>
        <w:tc>
          <w:tcPr>
            <w:tcW w:w="8895" w:type="dxa"/>
            <w:gridSpan w:val="16"/>
            <w:tcBorders>
              <w:top w:val="double" w:sz="4" w:space="0" w:color="auto"/>
              <w:bottom w:val="nil"/>
            </w:tcBorders>
          </w:tcPr>
          <w:p w14:paraId="7D972ACF" w14:textId="220FBA64" w:rsidR="000D05B9" w:rsidRPr="0015390E" w:rsidRDefault="000D05B9" w:rsidP="00913AC8">
            <w:pPr>
              <w:tabs>
                <w:tab w:val="left" w:pos="540"/>
              </w:tabs>
              <w:spacing w:after="0" w:line="240" w:lineRule="auto"/>
              <w:jc w:val="both"/>
              <w:rPr>
                <w:rFonts w:ascii="Times New Roman" w:eastAsia="Times New Roman" w:hAnsi="Times New Roman" w:cs="Times New Roman"/>
                <w:color w:val="000000"/>
                <w:sz w:val="20"/>
                <w:szCs w:val="24"/>
              </w:rPr>
            </w:pPr>
            <w:r w:rsidRPr="0015390E">
              <w:rPr>
                <w:rFonts w:ascii="Times New Roman" w:eastAsia="Times New Roman" w:hAnsi="Times New Roman" w:cs="Times New Roman"/>
                <w:b/>
                <w:bCs/>
                <w:color w:val="000000"/>
                <w:sz w:val="20"/>
                <w:szCs w:val="24"/>
              </w:rPr>
              <w:t>3) PAYEE Name and Mailing Address, including 9-digit zip code</w:t>
            </w:r>
            <w:r w:rsidRPr="0015390E">
              <w:rPr>
                <w:rFonts w:ascii="Times New Roman" w:eastAsia="Times New Roman" w:hAnsi="Times New Roman" w:cs="Times New Roman"/>
                <w:color w:val="000000"/>
                <w:sz w:val="20"/>
                <w:szCs w:val="24"/>
              </w:rPr>
              <w:t xml:space="preserve"> (if different from above):</w:t>
            </w:r>
          </w:p>
        </w:tc>
        <w:tc>
          <w:tcPr>
            <w:tcW w:w="1561" w:type="dxa"/>
            <w:gridSpan w:val="3"/>
            <w:tcBorders>
              <w:top w:val="double" w:sz="4" w:space="0" w:color="auto"/>
              <w:bottom w:val="nil"/>
            </w:tcBorders>
          </w:tcPr>
          <w:p w14:paraId="2B524288" w14:textId="77777777" w:rsidR="000D05B9" w:rsidRPr="0015390E" w:rsidRDefault="000D05B9" w:rsidP="0015390E">
            <w:pPr>
              <w:tabs>
                <w:tab w:val="left" w:pos="540"/>
              </w:tabs>
              <w:spacing w:after="0" w:line="240" w:lineRule="auto"/>
              <w:rPr>
                <w:rFonts w:ascii="Times New Roman" w:eastAsia="Times New Roman" w:hAnsi="Times New Roman" w:cs="Times New Roman"/>
                <w:b/>
                <w:bCs/>
                <w:color w:val="000000"/>
                <w:sz w:val="18"/>
                <w:szCs w:val="24"/>
              </w:rPr>
            </w:pPr>
            <w:r w:rsidRPr="0015390E">
              <w:rPr>
                <w:rFonts w:ascii="Times New Roman" w:eastAsia="Times New Roman" w:hAnsi="Times New Roman" w:cs="Times New Roman"/>
                <w:b/>
                <w:bCs/>
                <w:color w:val="000000"/>
                <w:sz w:val="18"/>
                <w:szCs w:val="24"/>
              </w:rPr>
              <w:t>Check if address change</w:t>
            </w:r>
          </w:p>
        </w:tc>
        <w:tc>
          <w:tcPr>
            <w:tcW w:w="509" w:type="dxa"/>
            <w:tcBorders>
              <w:top w:val="double" w:sz="4" w:space="0" w:color="auto"/>
              <w:bottom w:val="nil"/>
            </w:tcBorders>
          </w:tcPr>
          <w:p w14:paraId="0DCF34A6"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3"/>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r>
      <w:tr w:rsidR="000D05B9" w:rsidRPr="0015390E" w14:paraId="3DEA6D14" w14:textId="77777777" w:rsidTr="00FF3AC6">
        <w:trPr>
          <w:cantSplit/>
          <w:trHeight w:hRule="exact" w:val="378"/>
          <w:jc w:val="center"/>
        </w:trPr>
        <w:tc>
          <w:tcPr>
            <w:tcW w:w="439" w:type="dxa"/>
            <w:tcBorders>
              <w:top w:val="nil"/>
              <w:bottom w:val="double" w:sz="4" w:space="0" w:color="auto"/>
            </w:tcBorders>
          </w:tcPr>
          <w:p w14:paraId="2AA28F37"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p>
        </w:tc>
        <w:tc>
          <w:tcPr>
            <w:tcW w:w="10526" w:type="dxa"/>
            <w:gridSpan w:val="19"/>
            <w:tcBorders>
              <w:top w:val="nil"/>
              <w:bottom w:val="double" w:sz="4" w:space="0" w:color="auto"/>
            </w:tcBorders>
          </w:tcPr>
          <w:p w14:paraId="395CFC36"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Text35"/>
                  <w:enabled/>
                  <w:calcOnExit w:val="0"/>
                  <w:textInput/>
                </w:ffData>
              </w:fldChar>
            </w:r>
            <w:r w:rsidRPr="0015390E">
              <w:rPr>
                <w:rFonts w:ascii="Times New Roman" w:eastAsia="Times New Roman" w:hAnsi="Times New Roman" w:cs="Times New Roman"/>
                <w:sz w:val="24"/>
                <w:szCs w:val="18"/>
              </w:rPr>
              <w:instrText xml:space="preserve"> FORMTEXT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Arial Unicode MS" w:hAnsi="Times New Roman" w:cs="Times New Roman"/>
                <w:noProof/>
                <w:sz w:val="24"/>
                <w:szCs w:val="18"/>
              </w:rPr>
              <w:t> </w:t>
            </w:r>
            <w:r w:rsidRPr="0015390E">
              <w:rPr>
                <w:rFonts w:ascii="Times New Roman" w:eastAsia="Times New Roman" w:hAnsi="Times New Roman" w:cs="Times New Roman"/>
                <w:sz w:val="24"/>
                <w:szCs w:val="18"/>
              </w:rPr>
              <w:fldChar w:fldCharType="end"/>
            </w:r>
          </w:p>
          <w:p w14:paraId="3F44652E"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p>
        </w:tc>
      </w:tr>
      <w:tr w:rsidR="000D05B9" w:rsidRPr="0015390E" w14:paraId="53483AA9" w14:textId="77777777" w:rsidTr="0015390E">
        <w:trPr>
          <w:cantSplit/>
          <w:trHeight w:hRule="exact" w:val="417"/>
          <w:jc w:val="center"/>
        </w:trPr>
        <w:tc>
          <w:tcPr>
            <w:tcW w:w="439" w:type="dxa"/>
            <w:tcBorders>
              <w:top w:val="nil"/>
              <w:bottom w:val="double" w:sz="4" w:space="0" w:color="auto"/>
            </w:tcBorders>
          </w:tcPr>
          <w:p w14:paraId="65676A29" w14:textId="77777777" w:rsidR="000D05B9" w:rsidRPr="0015390E" w:rsidRDefault="000D05B9" w:rsidP="003A6B8E">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4</w:t>
            </w:r>
            <w:r w:rsidR="003A6B8E" w:rsidRPr="0015390E">
              <w:rPr>
                <w:rFonts w:ascii="Times New Roman" w:eastAsia="Times New Roman" w:hAnsi="Times New Roman" w:cs="Times New Roman"/>
                <w:b/>
                <w:bCs/>
                <w:color w:val="000000"/>
                <w:sz w:val="20"/>
                <w:szCs w:val="24"/>
              </w:rPr>
              <w:t>)</w:t>
            </w:r>
          </w:p>
        </w:tc>
        <w:tc>
          <w:tcPr>
            <w:tcW w:w="10526" w:type="dxa"/>
            <w:gridSpan w:val="19"/>
            <w:tcBorders>
              <w:top w:val="nil"/>
              <w:bottom w:val="double" w:sz="4" w:space="0" w:color="auto"/>
            </w:tcBorders>
          </w:tcPr>
          <w:p w14:paraId="4B609530" w14:textId="17B55254" w:rsidR="000D05B9" w:rsidRPr="0015390E" w:rsidRDefault="00DD6C1E" w:rsidP="00913AC8">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Unique Entity Identifier (</w:t>
            </w:r>
            <w:r w:rsidR="00450CAE" w:rsidRPr="0015390E">
              <w:rPr>
                <w:rFonts w:ascii="Times New Roman" w:eastAsia="Times New Roman" w:hAnsi="Times New Roman" w:cs="Times New Roman"/>
                <w:b/>
                <w:bCs/>
                <w:color w:val="000000"/>
                <w:sz w:val="20"/>
                <w:szCs w:val="24"/>
              </w:rPr>
              <w:t>UEI) (</w:t>
            </w:r>
            <w:r w:rsidRPr="0015390E">
              <w:rPr>
                <w:rFonts w:ascii="Times New Roman" w:eastAsia="Times New Roman" w:hAnsi="Times New Roman" w:cs="Times New Roman"/>
                <w:b/>
                <w:bCs/>
                <w:color w:val="000000"/>
                <w:sz w:val="20"/>
                <w:szCs w:val="24"/>
              </w:rPr>
              <w:t>12 characters</w:t>
            </w:r>
            <w:r w:rsidR="000D05B9" w:rsidRPr="0015390E">
              <w:rPr>
                <w:rFonts w:ascii="Times New Roman" w:eastAsia="Times New Roman" w:hAnsi="Times New Roman" w:cs="Times New Roman"/>
                <w:b/>
                <w:bCs/>
                <w:color w:val="000000"/>
                <w:sz w:val="20"/>
                <w:szCs w:val="24"/>
              </w:rPr>
              <w:t xml:space="preserve">) required: </w:t>
            </w:r>
            <w:r w:rsidR="000D05B9" w:rsidRPr="0015390E">
              <w:rPr>
                <w:rFonts w:ascii="Times New Roman" w:eastAsia="Times New Roman" w:hAnsi="Times New Roman" w:cs="Times New Roman"/>
                <w:color w:val="000000"/>
                <w:sz w:val="20"/>
                <w:szCs w:val="24"/>
              </w:rPr>
              <w:fldChar w:fldCharType="begin">
                <w:ffData>
                  <w:name w:val="Text3"/>
                  <w:enabled/>
                  <w:calcOnExit w:val="0"/>
                  <w:textInput/>
                </w:ffData>
              </w:fldChar>
            </w:r>
            <w:r w:rsidR="000D05B9" w:rsidRPr="0015390E">
              <w:rPr>
                <w:rFonts w:ascii="Times New Roman" w:eastAsia="Times New Roman" w:hAnsi="Times New Roman" w:cs="Times New Roman"/>
                <w:color w:val="000000"/>
                <w:sz w:val="20"/>
                <w:szCs w:val="24"/>
              </w:rPr>
              <w:instrText xml:space="preserve"> FORMTEXT </w:instrText>
            </w:r>
            <w:r w:rsidR="000D05B9" w:rsidRPr="0015390E">
              <w:rPr>
                <w:rFonts w:ascii="Times New Roman" w:eastAsia="Times New Roman" w:hAnsi="Times New Roman" w:cs="Times New Roman"/>
                <w:color w:val="000000"/>
                <w:sz w:val="20"/>
                <w:szCs w:val="24"/>
              </w:rPr>
            </w:r>
            <w:r w:rsidR="000D05B9" w:rsidRPr="0015390E">
              <w:rPr>
                <w:rFonts w:ascii="Times New Roman" w:eastAsia="Times New Roman" w:hAnsi="Times New Roman" w:cs="Times New Roman"/>
                <w:color w:val="000000"/>
                <w:sz w:val="20"/>
                <w:szCs w:val="24"/>
              </w:rPr>
              <w:fldChar w:fldCharType="separate"/>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Arial Unicode MS" w:hAnsi="Times New Roman" w:cs="Times New Roman"/>
                <w:noProof/>
                <w:color w:val="000000"/>
                <w:sz w:val="20"/>
                <w:szCs w:val="24"/>
              </w:rPr>
              <w:t> </w:t>
            </w:r>
            <w:r w:rsidR="000D05B9" w:rsidRPr="0015390E">
              <w:rPr>
                <w:rFonts w:ascii="Times New Roman" w:eastAsia="Times New Roman" w:hAnsi="Times New Roman" w:cs="Times New Roman"/>
                <w:color w:val="000000"/>
                <w:sz w:val="20"/>
                <w:szCs w:val="24"/>
              </w:rPr>
              <w:fldChar w:fldCharType="end"/>
            </w:r>
            <w:r w:rsidR="000D05B9" w:rsidRPr="0015390E">
              <w:rPr>
                <w:rFonts w:ascii="Times New Roman" w:eastAsia="Times New Roman" w:hAnsi="Times New Roman" w:cs="Times New Roman"/>
                <w:color w:val="000000"/>
                <w:sz w:val="20"/>
                <w:szCs w:val="24"/>
              </w:rPr>
              <w:t xml:space="preserve">                          </w:t>
            </w:r>
          </w:p>
        </w:tc>
      </w:tr>
      <w:tr w:rsidR="000D05B9" w:rsidRPr="0015390E" w14:paraId="24EEB7EC" w14:textId="77777777" w:rsidTr="00534608">
        <w:trPr>
          <w:cantSplit/>
          <w:trHeight w:val="483"/>
          <w:jc w:val="center"/>
        </w:trPr>
        <w:tc>
          <w:tcPr>
            <w:tcW w:w="10245" w:type="dxa"/>
            <w:gridSpan w:val="18"/>
            <w:tcBorders>
              <w:top w:val="double" w:sz="4" w:space="0" w:color="auto"/>
              <w:bottom w:val="nil"/>
            </w:tcBorders>
          </w:tcPr>
          <w:p w14:paraId="14FF58A3" w14:textId="50998F59" w:rsidR="000D05B9" w:rsidRPr="0015390E" w:rsidRDefault="000D05B9" w:rsidP="00913AC8">
            <w:pPr>
              <w:tabs>
                <w:tab w:val="left" w:pos="540"/>
              </w:tabs>
              <w:spacing w:after="0" w:line="240" w:lineRule="auto"/>
              <w:jc w:val="both"/>
              <w:rPr>
                <w:rFonts w:ascii="Times New Roman" w:eastAsia="Times New Roman" w:hAnsi="Times New Roman" w:cs="Times New Roman"/>
                <w:color w:val="000000"/>
                <w:sz w:val="12"/>
                <w:szCs w:val="24"/>
              </w:rPr>
            </w:pPr>
            <w:r w:rsidRPr="0015390E">
              <w:rPr>
                <w:rFonts w:ascii="Times New Roman" w:eastAsia="Times New Roman" w:hAnsi="Times New Roman" w:cs="Times New Roman"/>
                <w:b/>
                <w:bCs/>
                <w:color w:val="000000"/>
                <w:sz w:val="20"/>
                <w:szCs w:val="24"/>
              </w:rPr>
              <w:t>5) Federal Tax ID No.</w:t>
            </w:r>
            <w:r w:rsidRPr="0015390E">
              <w:rPr>
                <w:rFonts w:ascii="Times New Roman" w:eastAsia="Times New Roman" w:hAnsi="Times New Roman" w:cs="Times New Roman"/>
                <w:color w:val="000000"/>
                <w:sz w:val="20"/>
                <w:szCs w:val="24"/>
              </w:rPr>
              <w:t xml:space="preserve"> (9-digit), </w:t>
            </w:r>
            <w:r w:rsidRPr="0015390E">
              <w:rPr>
                <w:rFonts w:ascii="Times New Roman" w:eastAsia="Times New Roman" w:hAnsi="Times New Roman" w:cs="Times New Roman"/>
                <w:b/>
                <w:bCs/>
                <w:color w:val="000000"/>
                <w:sz w:val="20"/>
                <w:szCs w:val="24"/>
              </w:rPr>
              <w:t>State of Texas Comptroller Vendor ID Number</w:t>
            </w:r>
            <w:r w:rsidRPr="0015390E">
              <w:rPr>
                <w:rFonts w:ascii="Times New Roman" w:eastAsia="Times New Roman" w:hAnsi="Times New Roman" w:cs="Times New Roman"/>
                <w:color w:val="000000"/>
                <w:sz w:val="20"/>
                <w:szCs w:val="24"/>
              </w:rPr>
              <w:t xml:space="preserve"> (14-digit) or </w:t>
            </w:r>
            <w:r w:rsidRPr="0015390E">
              <w:rPr>
                <w:rFonts w:ascii="Times New Roman" w:eastAsia="Times New Roman" w:hAnsi="Times New Roman" w:cs="Times New Roman"/>
                <w:b/>
                <w:bCs/>
                <w:color w:val="000000"/>
                <w:sz w:val="20"/>
                <w:szCs w:val="24"/>
              </w:rPr>
              <w:t xml:space="preserve">Social Security Number </w:t>
            </w:r>
            <w:r w:rsidRPr="0015390E">
              <w:rPr>
                <w:rFonts w:ascii="Times New Roman" w:eastAsia="Times New Roman" w:hAnsi="Times New Roman" w:cs="Times New Roman"/>
                <w:color w:val="000000"/>
                <w:sz w:val="20"/>
                <w:szCs w:val="24"/>
              </w:rPr>
              <w:t xml:space="preserve">(9-digit):  </w:t>
            </w:r>
            <w:r w:rsidR="00534608" w:rsidRPr="0015390E">
              <w:rPr>
                <w:rFonts w:ascii="Times New Roman" w:eastAsia="Times New Roman" w:hAnsi="Times New Roman" w:cs="Times New Roman"/>
                <w:sz w:val="20"/>
                <w:szCs w:val="18"/>
              </w:rPr>
              <w:fldChar w:fldCharType="begin">
                <w:ffData>
                  <w:name w:val="Text3"/>
                  <w:enabled/>
                  <w:calcOnExit w:val="0"/>
                  <w:textInput/>
                </w:ffData>
              </w:fldChar>
            </w:r>
            <w:r w:rsidR="00534608" w:rsidRPr="0015390E">
              <w:rPr>
                <w:rFonts w:ascii="Times New Roman" w:eastAsia="Times New Roman" w:hAnsi="Times New Roman" w:cs="Times New Roman"/>
                <w:sz w:val="20"/>
                <w:szCs w:val="18"/>
              </w:rPr>
              <w:instrText xml:space="preserve"> FORMTEXT </w:instrText>
            </w:r>
            <w:r w:rsidR="00534608" w:rsidRPr="0015390E">
              <w:rPr>
                <w:rFonts w:ascii="Times New Roman" w:eastAsia="Times New Roman" w:hAnsi="Times New Roman" w:cs="Times New Roman"/>
                <w:sz w:val="20"/>
                <w:szCs w:val="18"/>
              </w:rPr>
            </w:r>
            <w:r w:rsidR="00534608" w:rsidRPr="0015390E">
              <w:rPr>
                <w:rFonts w:ascii="Times New Roman" w:eastAsia="Times New Roman" w:hAnsi="Times New Roman" w:cs="Times New Roman"/>
                <w:sz w:val="20"/>
                <w:szCs w:val="18"/>
              </w:rPr>
              <w:fldChar w:fldCharType="separate"/>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Arial Unicode MS" w:hAnsi="Times New Roman" w:cs="Times New Roman"/>
                <w:noProof/>
                <w:sz w:val="20"/>
                <w:szCs w:val="18"/>
              </w:rPr>
              <w:t> </w:t>
            </w:r>
            <w:r w:rsidR="00534608" w:rsidRPr="0015390E">
              <w:rPr>
                <w:rFonts w:ascii="Times New Roman" w:eastAsia="Times New Roman" w:hAnsi="Times New Roman" w:cs="Times New Roman"/>
                <w:sz w:val="20"/>
                <w:szCs w:val="18"/>
              </w:rPr>
              <w:fldChar w:fldCharType="end"/>
            </w:r>
          </w:p>
        </w:tc>
        <w:tc>
          <w:tcPr>
            <w:tcW w:w="720" w:type="dxa"/>
            <w:gridSpan w:val="2"/>
            <w:tcBorders>
              <w:top w:val="double" w:sz="4" w:space="0" w:color="auto"/>
              <w:bottom w:val="nil"/>
            </w:tcBorders>
          </w:tcPr>
          <w:p w14:paraId="22F826A1" w14:textId="02E61AAA" w:rsidR="000D05B9" w:rsidRPr="0015390E" w:rsidRDefault="000D05B9" w:rsidP="003A6B8E">
            <w:pPr>
              <w:tabs>
                <w:tab w:val="left" w:pos="360"/>
              </w:tabs>
              <w:spacing w:after="0" w:line="240" w:lineRule="auto"/>
              <w:rPr>
                <w:rFonts w:ascii="Times New Roman" w:eastAsia="Times New Roman" w:hAnsi="Times New Roman" w:cs="Times New Roman"/>
                <w:sz w:val="24"/>
                <w:szCs w:val="18"/>
              </w:rPr>
            </w:pPr>
          </w:p>
        </w:tc>
      </w:tr>
      <w:tr w:rsidR="000D05B9" w:rsidRPr="0015390E" w14:paraId="63A544C5" w14:textId="77777777" w:rsidTr="0015390E">
        <w:trPr>
          <w:cantSplit/>
          <w:trHeight w:val="405"/>
          <w:jc w:val="center"/>
        </w:trPr>
        <w:tc>
          <w:tcPr>
            <w:tcW w:w="10965" w:type="dxa"/>
            <w:gridSpan w:val="20"/>
            <w:tcBorders>
              <w:top w:val="nil"/>
              <w:bottom w:val="double" w:sz="4" w:space="0" w:color="auto"/>
            </w:tcBorders>
          </w:tcPr>
          <w:p w14:paraId="75128C82" w14:textId="31D59FA4" w:rsidR="000D05B9" w:rsidRPr="0015390E" w:rsidRDefault="000D05B9" w:rsidP="00913AC8">
            <w:pPr>
              <w:tabs>
                <w:tab w:val="left" w:pos="540"/>
              </w:tabs>
              <w:spacing w:after="0" w:line="240" w:lineRule="auto"/>
              <w:jc w:val="both"/>
              <w:rPr>
                <w:rFonts w:ascii="Times New Roman" w:eastAsia="Times New Roman" w:hAnsi="Times New Roman" w:cs="Times New Roman"/>
                <w:i/>
                <w:iCs/>
                <w:color w:val="000000"/>
                <w:sz w:val="16"/>
                <w:szCs w:val="24"/>
              </w:rPr>
            </w:pPr>
            <w:r w:rsidRPr="0015390E">
              <w:rPr>
                <w:rFonts w:ascii="Times New Roman" w:eastAsia="Times New Roman" w:hAnsi="Times New Roman" w:cs="Times New Roman"/>
                <w:i/>
                <w:iCs/>
                <w:color w:val="000000"/>
                <w:sz w:val="16"/>
                <w:szCs w:val="24"/>
              </w:rPr>
              <w:t>*</w:t>
            </w:r>
            <w:r w:rsidR="004356C9" w:rsidRPr="0015390E">
              <w:rPr>
                <w:rFonts w:ascii="Times New Roman" w:eastAsia="Times New Roman" w:hAnsi="Times New Roman" w:cs="Times New Roman"/>
                <w:i/>
                <w:iCs/>
                <w:color w:val="000000"/>
                <w:sz w:val="16"/>
                <w:szCs w:val="24"/>
              </w:rPr>
              <w:t>A</w:t>
            </w:r>
            <w:r w:rsidR="00CF5335" w:rsidRPr="0015390E">
              <w:rPr>
                <w:rFonts w:ascii="Times New Roman" w:eastAsia="Times New Roman" w:hAnsi="Times New Roman" w:cs="Times New Roman"/>
                <w:i/>
                <w:iCs/>
                <w:color w:val="000000"/>
                <w:sz w:val="16"/>
                <w:szCs w:val="24"/>
              </w:rPr>
              <w:t>pplicant</w:t>
            </w:r>
            <w:r w:rsidR="005103EF" w:rsidRPr="0015390E">
              <w:rPr>
                <w:rFonts w:ascii="Times New Roman" w:eastAsia="Times New Roman" w:hAnsi="Times New Roman" w:cs="Times New Roman"/>
                <w:i/>
                <w:iCs/>
                <w:color w:val="000000"/>
                <w:sz w:val="16"/>
                <w:szCs w:val="24"/>
              </w:rPr>
              <w:t xml:space="preserve"> acknowledges</w:t>
            </w:r>
            <w:r w:rsidRPr="0015390E">
              <w:rPr>
                <w:rFonts w:ascii="Times New Roman" w:eastAsia="Times New Roman" w:hAnsi="Times New Roman" w:cs="Times New Roman"/>
                <w:i/>
                <w:iCs/>
                <w:color w:val="000000"/>
                <w:sz w:val="16"/>
                <w:szCs w:val="24"/>
              </w:rPr>
              <w:t>, understands</w:t>
            </w:r>
            <w:r w:rsidR="006F1C07" w:rsidRPr="0015390E">
              <w:rPr>
                <w:rFonts w:ascii="Times New Roman" w:eastAsia="Times New Roman" w:hAnsi="Times New Roman" w:cs="Times New Roman"/>
                <w:i/>
                <w:iCs/>
                <w:color w:val="000000"/>
                <w:sz w:val="16"/>
                <w:szCs w:val="24"/>
              </w:rPr>
              <w:t>,</w:t>
            </w:r>
            <w:r w:rsidRPr="0015390E">
              <w:rPr>
                <w:rFonts w:ascii="Times New Roman" w:eastAsia="Times New Roman" w:hAnsi="Times New Roman" w:cs="Times New Roman"/>
                <w:i/>
                <w:iCs/>
                <w:color w:val="000000"/>
                <w:sz w:val="16"/>
                <w:szCs w:val="24"/>
              </w:rPr>
              <w:t xml:space="preserve"> and agrees that </w:t>
            </w:r>
            <w:r w:rsidR="004356C9" w:rsidRPr="0015390E">
              <w:rPr>
                <w:rFonts w:ascii="Times New Roman" w:eastAsia="Times New Roman" w:hAnsi="Times New Roman" w:cs="Times New Roman"/>
                <w:i/>
                <w:iCs/>
                <w:color w:val="000000"/>
                <w:sz w:val="16"/>
                <w:szCs w:val="24"/>
              </w:rPr>
              <w:t>A</w:t>
            </w:r>
            <w:r w:rsidR="00CF5335" w:rsidRPr="0015390E">
              <w:rPr>
                <w:rFonts w:ascii="Times New Roman" w:eastAsia="Times New Roman" w:hAnsi="Times New Roman" w:cs="Times New Roman"/>
                <w:i/>
                <w:iCs/>
                <w:color w:val="000000"/>
                <w:sz w:val="16"/>
                <w:szCs w:val="24"/>
              </w:rPr>
              <w:t>pplicant</w:t>
            </w:r>
            <w:r w:rsidRPr="0015390E">
              <w:rPr>
                <w:rFonts w:ascii="Times New Roman" w:eastAsia="Times New Roman" w:hAnsi="Times New Roman" w:cs="Times New Roman"/>
                <w:i/>
                <w:iCs/>
                <w:color w:val="000000"/>
                <w:sz w:val="16"/>
                <w:szCs w:val="24"/>
              </w:rPr>
              <w:t>'s choice to use a social security number as the vendor identification number for the</w:t>
            </w:r>
            <w:r w:rsidR="006F1C07" w:rsidRPr="0015390E">
              <w:rPr>
                <w:rFonts w:ascii="Times New Roman" w:eastAsia="Times New Roman" w:hAnsi="Times New Roman" w:cs="Times New Roman"/>
                <w:i/>
                <w:iCs/>
                <w:color w:val="000000"/>
                <w:sz w:val="16"/>
                <w:szCs w:val="24"/>
              </w:rPr>
              <w:t xml:space="preserve"> Grant Agreement</w:t>
            </w:r>
            <w:r w:rsidRPr="0015390E">
              <w:rPr>
                <w:rFonts w:ascii="Times New Roman" w:eastAsia="Times New Roman" w:hAnsi="Times New Roman" w:cs="Times New Roman"/>
                <w:i/>
                <w:iCs/>
                <w:color w:val="000000"/>
                <w:sz w:val="16"/>
                <w:szCs w:val="24"/>
              </w:rPr>
              <w:t xml:space="preserve"> may result in the social security number being made public via </w:t>
            </w:r>
            <w:r w:rsidR="006F1C07" w:rsidRPr="0015390E">
              <w:rPr>
                <w:rFonts w:ascii="Times New Roman" w:eastAsia="Times New Roman" w:hAnsi="Times New Roman" w:cs="Times New Roman"/>
                <w:i/>
                <w:iCs/>
                <w:color w:val="000000"/>
                <w:sz w:val="16"/>
                <w:szCs w:val="24"/>
              </w:rPr>
              <w:t>S</w:t>
            </w:r>
            <w:r w:rsidRPr="0015390E">
              <w:rPr>
                <w:rFonts w:ascii="Times New Roman" w:eastAsia="Times New Roman" w:hAnsi="Times New Roman" w:cs="Times New Roman"/>
                <w:i/>
                <w:iCs/>
                <w:color w:val="000000"/>
                <w:sz w:val="16"/>
                <w:szCs w:val="24"/>
              </w:rPr>
              <w:t>tate open records requests.</w:t>
            </w:r>
          </w:p>
        </w:tc>
      </w:tr>
      <w:tr w:rsidR="000D05B9" w:rsidRPr="0015390E" w14:paraId="42CD2935" w14:textId="77777777" w:rsidTr="0015390E">
        <w:trPr>
          <w:cantSplit/>
          <w:trHeight w:val="109"/>
          <w:jc w:val="center"/>
        </w:trPr>
        <w:tc>
          <w:tcPr>
            <w:tcW w:w="10965" w:type="dxa"/>
            <w:gridSpan w:val="20"/>
            <w:tcBorders>
              <w:top w:val="double" w:sz="4" w:space="0" w:color="auto"/>
              <w:bottom w:val="nil"/>
            </w:tcBorders>
          </w:tcPr>
          <w:p w14:paraId="564C28FC" w14:textId="1ACB3617" w:rsidR="000D05B9" w:rsidRPr="0015390E" w:rsidRDefault="000D05B9" w:rsidP="00913AC8">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6) TYPE OF ENTITY </w:t>
            </w:r>
            <w:r w:rsidRPr="0015390E">
              <w:rPr>
                <w:rFonts w:ascii="Times New Roman" w:eastAsia="Times New Roman" w:hAnsi="Times New Roman" w:cs="Times New Roman"/>
                <w:color w:val="000000"/>
                <w:sz w:val="20"/>
                <w:szCs w:val="24"/>
              </w:rPr>
              <w:t>(check all that apply):</w:t>
            </w:r>
          </w:p>
        </w:tc>
      </w:tr>
      <w:tr w:rsidR="000D05B9" w:rsidRPr="0015390E" w14:paraId="5F879760" w14:textId="77777777" w:rsidTr="0015390E">
        <w:trPr>
          <w:cantSplit/>
          <w:trHeight w:val="119"/>
          <w:jc w:val="center"/>
        </w:trPr>
        <w:tc>
          <w:tcPr>
            <w:tcW w:w="439" w:type="dxa"/>
            <w:tcBorders>
              <w:right w:val="nil"/>
            </w:tcBorders>
          </w:tcPr>
          <w:p w14:paraId="53B2B20A"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09651708"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1"/>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2506" w:type="dxa"/>
            <w:gridSpan w:val="2"/>
            <w:tcBorders>
              <w:left w:val="nil"/>
            </w:tcBorders>
          </w:tcPr>
          <w:p w14:paraId="063148E1" w14:textId="00E6CDBA" w:rsidR="000D05B9" w:rsidRPr="0015390E" w:rsidRDefault="00F84CC7" w:rsidP="00913AC8">
            <w:pPr>
              <w:tabs>
                <w:tab w:val="left" w:pos="540"/>
              </w:tabs>
              <w:spacing w:after="0" w:line="240" w:lineRule="auto"/>
              <w:jc w:val="both"/>
              <w:rPr>
                <w:rFonts w:ascii="Times New Roman" w:eastAsia="Times New Roman" w:hAnsi="Times New Roman" w:cs="Times New Roman"/>
                <w:color w:val="000000"/>
                <w:sz w:val="20"/>
                <w:szCs w:val="20"/>
              </w:rPr>
            </w:pPr>
            <w:r w:rsidRPr="0015390E">
              <w:rPr>
                <w:rFonts w:ascii="Times New Roman" w:eastAsia="Times New Roman" w:hAnsi="Times New Roman" w:cs="Times New Roman"/>
                <w:color w:val="000000"/>
                <w:sz w:val="20"/>
                <w:szCs w:val="20"/>
              </w:rPr>
              <w:t>Nonprofit Organization</w:t>
            </w:r>
            <w:r w:rsidRPr="0015390E">
              <w:rPr>
                <w:rFonts w:ascii="Times New Roman" w:eastAsia="Times New Roman" w:hAnsi="Times New Roman" w:cs="Times New Roman"/>
                <w:b/>
                <w:bCs/>
                <w:color w:val="000000"/>
                <w:sz w:val="20"/>
                <w:szCs w:val="20"/>
              </w:rPr>
              <w:t>*</w:t>
            </w:r>
          </w:p>
        </w:tc>
        <w:tc>
          <w:tcPr>
            <w:tcW w:w="366" w:type="dxa"/>
            <w:tcBorders>
              <w:top w:val="nil"/>
              <w:left w:val="nil"/>
              <w:bottom w:val="nil"/>
              <w:right w:val="nil"/>
            </w:tcBorders>
          </w:tcPr>
          <w:p w14:paraId="2BC59158" w14:textId="316F02FB" w:rsidR="000D05B9" w:rsidRPr="0015390E" w:rsidRDefault="000D05B9" w:rsidP="00913AC8">
            <w:pPr>
              <w:tabs>
                <w:tab w:val="left" w:pos="360"/>
              </w:tabs>
              <w:spacing w:after="0" w:line="240" w:lineRule="auto"/>
              <w:jc w:val="both"/>
              <w:rPr>
                <w:rFonts w:ascii="Times New Roman" w:eastAsia="Times New Roman" w:hAnsi="Times New Roman" w:cs="Times New Roman"/>
                <w:sz w:val="20"/>
                <w:szCs w:val="20"/>
              </w:rPr>
            </w:pPr>
          </w:p>
        </w:tc>
        <w:tc>
          <w:tcPr>
            <w:tcW w:w="2928" w:type="dxa"/>
            <w:gridSpan w:val="7"/>
            <w:tcBorders>
              <w:left w:val="nil"/>
              <w:right w:val="nil"/>
            </w:tcBorders>
          </w:tcPr>
          <w:p w14:paraId="556599E2" w14:textId="3B95DD07" w:rsidR="000D05B9" w:rsidRPr="0015390E" w:rsidRDefault="000D05B9" w:rsidP="00913AC8">
            <w:pPr>
              <w:tabs>
                <w:tab w:val="left" w:pos="540"/>
              </w:tabs>
              <w:spacing w:after="0" w:line="240" w:lineRule="auto"/>
              <w:jc w:val="both"/>
              <w:rPr>
                <w:rFonts w:ascii="Times New Roman" w:eastAsia="Times New Roman" w:hAnsi="Times New Roman" w:cs="Times New Roman"/>
                <w:color w:val="000000"/>
                <w:sz w:val="20"/>
                <w:szCs w:val="20"/>
              </w:rPr>
            </w:pPr>
          </w:p>
        </w:tc>
        <w:tc>
          <w:tcPr>
            <w:tcW w:w="369" w:type="dxa"/>
            <w:gridSpan w:val="2"/>
            <w:tcBorders>
              <w:top w:val="nil"/>
              <w:left w:val="nil"/>
              <w:bottom w:val="nil"/>
              <w:right w:val="nil"/>
            </w:tcBorders>
          </w:tcPr>
          <w:p w14:paraId="35CD66CB" w14:textId="7F4D2B72" w:rsidR="000D05B9" w:rsidRPr="0015390E" w:rsidRDefault="000D05B9" w:rsidP="00913AC8">
            <w:pPr>
              <w:tabs>
                <w:tab w:val="left" w:pos="360"/>
              </w:tabs>
              <w:spacing w:after="0" w:line="240" w:lineRule="auto"/>
              <w:jc w:val="both"/>
              <w:rPr>
                <w:rFonts w:ascii="Times New Roman" w:eastAsia="Times New Roman" w:hAnsi="Times New Roman" w:cs="Times New Roman"/>
                <w:sz w:val="20"/>
                <w:szCs w:val="20"/>
              </w:rPr>
            </w:pPr>
          </w:p>
        </w:tc>
        <w:tc>
          <w:tcPr>
            <w:tcW w:w="3993" w:type="dxa"/>
            <w:gridSpan w:val="6"/>
            <w:tcBorders>
              <w:left w:val="nil"/>
              <w:bottom w:val="nil"/>
            </w:tcBorders>
          </w:tcPr>
          <w:p w14:paraId="23ED3E9B" w14:textId="4E88AB1A" w:rsidR="000D05B9" w:rsidRPr="0015390E" w:rsidRDefault="000D05B9" w:rsidP="00913AC8">
            <w:pPr>
              <w:tabs>
                <w:tab w:val="left" w:pos="540"/>
              </w:tabs>
              <w:spacing w:after="0" w:line="240" w:lineRule="auto"/>
              <w:jc w:val="both"/>
              <w:rPr>
                <w:rFonts w:ascii="Times New Roman" w:eastAsia="Times New Roman" w:hAnsi="Times New Roman" w:cs="Times New Roman"/>
                <w:color w:val="000000"/>
                <w:sz w:val="20"/>
                <w:szCs w:val="20"/>
              </w:rPr>
            </w:pPr>
          </w:p>
        </w:tc>
      </w:tr>
      <w:tr w:rsidR="00A45712" w:rsidRPr="0015390E" w14:paraId="1EC43036" w14:textId="77777777" w:rsidTr="00CE4A15">
        <w:trPr>
          <w:cantSplit/>
          <w:trHeight w:val="119"/>
          <w:jc w:val="center"/>
        </w:trPr>
        <w:tc>
          <w:tcPr>
            <w:tcW w:w="439" w:type="dxa"/>
            <w:tcBorders>
              <w:right w:val="nil"/>
            </w:tcBorders>
          </w:tcPr>
          <w:p w14:paraId="6FC71A42" w14:textId="77777777" w:rsidR="00A45712" w:rsidRPr="0015390E" w:rsidRDefault="00A45712" w:rsidP="00913AC8">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444754C1" w14:textId="77777777" w:rsidR="00A45712" w:rsidRPr="0015390E" w:rsidRDefault="00A45712" w:rsidP="00913AC8">
            <w:pPr>
              <w:tabs>
                <w:tab w:val="left" w:pos="360"/>
              </w:tabs>
              <w:spacing w:after="0" w:line="240" w:lineRule="auto"/>
              <w:jc w:val="both"/>
              <w:rPr>
                <w:rFonts w:ascii="Times New Roman" w:eastAsia="Times New Roman" w:hAnsi="Times New Roman" w:cs="Times New Roman"/>
                <w:sz w:val="24"/>
                <w:szCs w:val="18"/>
              </w:rPr>
            </w:pPr>
            <w:r w:rsidRPr="0015390E">
              <w:rPr>
                <w:rFonts w:ascii="Times New Roman" w:eastAsia="Times New Roman" w:hAnsi="Times New Roman" w:cs="Times New Roman"/>
                <w:sz w:val="24"/>
                <w:szCs w:val="18"/>
              </w:rPr>
              <w:fldChar w:fldCharType="begin">
                <w:ffData>
                  <w:name w:val="Check2"/>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5800" w:type="dxa"/>
            <w:gridSpan w:val="10"/>
            <w:tcBorders>
              <w:left w:val="nil"/>
            </w:tcBorders>
          </w:tcPr>
          <w:p w14:paraId="5825E6CB" w14:textId="685EA5DE" w:rsidR="00A45712" w:rsidRPr="0015390E" w:rsidRDefault="00A45712" w:rsidP="00913AC8">
            <w:pPr>
              <w:tabs>
                <w:tab w:val="left" w:pos="540"/>
              </w:tabs>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Governmental (specify type):</w:t>
            </w:r>
            <w:r w:rsidR="00FC20AE">
              <w:rPr>
                <w:rFonts w:ascii="Times New Roman" w:eastAsia="Times New Roman" w:hAnsi="Times New Roman" w:cs="Times New Roman"/>
                <w:color w:val="000000"/>
                <w:sz w:val="20"/>
                <w:szCs w:val="20"/>
              </w:rPr>
              <w:t xml:space="preserve"> </w:t>
            </w:r>
            <w:r w:rsidR="00FC20AE" w:rsidRPr="0015390E">
              <w:rPr>
                <w:rFonts w:ascii="Times New Roman" w:eastAsia="Times New Roman" w:hAnsi="Times New Roman" w:cs="Times New Roman"/>
                <w:sz w:val="20"/>
                <w:szCs w:val="18"/>
              </w:rPr>
              <w:fldChar w:fldCharType="begin">
                <w:ffData>
                  <w:name w:val="Text42"/>
                  <w:enabled/>
                  <w:calcOnExit w:val="0"/>
                  <w:textInput/>
                </w:ffData>
              </w:fldChar>
            </w:r>
            <w:r w:rsidR="00FC20AE" w:rsidRPr="0015390E">
              <w:rPr>
                <w:rFonts w:ascii="Times New Roman" w:eastAsia="Times New Roman" w:hAnsi="Times New Roman" w:cs="Times New Roman"/>
                <w:sz w:val="20"/>
                <w:szCs w:val="18"/>
              </w:rPr>
              <w:instrText xml:space="preserve"> FORMTEXT </w:instrText>
            </w:r>
            <w:r w:rsidR="00FC20AE" w:rsidRPr="0015390E">
              <w:rPr>
                <w:rFonts w:ascii="Times New Roman" w:eastAsia="Times New Roman" w:hAnsi="Times New Roman" w:cs="Times New Roman"/>
                <w:sz w:val="20"/>
                <w:szCs w:val="18"/>
              </w:rPr>
            </w:r>
            <w:r w:rsidR="00FC20AE" w:rsidRPr="0015390E">
              <w:rPr>
                <w:rFonts w:ascii="Times New Roman" w:eastAsia="Times New Roman" w:hAnsi="Times New Roman" w:cs="Times New Roman"/>
                <w:sz w:val="20"/>
                <w:szCs w:val="18"/>
              </w:rPr>
              <w:fldChar w:fldCharType="separate"/>
            </w:r>
            <w:r w:rsidR="00FC20AE" w:rsidRPr="0015390E">
              <w:rPr>
                <w:rFonts w:ascii="Times New Roman" w:eastAsia="Arial Unicode MS" w:hAnsi="Times New Roman" w:cs="Times New Roman"/>
                <w:noProof/>
                <w:sz w:val="20"/>
                <w:szCs w:val="18"/>
              </w:rPr>
              <w:t> </w:t>
            </w:r>
            <w:r w:rsidR="00FC20AE" w:rsidRPr="0015390E">
              <w:rPr>
                <w:rFonts w:ascii="Times New Roman" w:eastAsia="Arial Unicode MS" w:hAnsi="Times New Roman" w:cs="Times New Roman"/>
                <w:noProof/>
                <w:sz w:val="20"/>
                <w:szCs w:val="18"/>
              </w:rPr>
              <w:t> </w:t>
            </w:r>
            <w:r w:rsidR="00FC20AE" w:rsidRPr="0015390E">
              <w:rPr>
                <w:rFonts w:ascii="Times New Roman" w:eastAsia="Arial Unicode MS" w:hAnsi="Times New Roman" w:cs="Times New Roman"/>
                <w:noProof/>
                <w:sz w:val="20"/>
                <w:szCs w:val="18"/>
              </w:rPr>
              <w:t> </w:t>
            </w:r>
            <w:r w:rsidR="00FC20AE" w:rsidRPr="0015390E">
              <w:rPr>
                <w:rFonts w:ascii="Times New Roman" w:eastAsia="Arial Unicode MS" w:hAnsi="Times New Roman" w:cs="Times New Roman"/>
                <w:noProof/>
                <w:sz w:val="20"/>
                <w:szCs w:val="18"/>
              </w:rPr>
              <w:t> </w:t>
            </w:r>
            <w:r w:rsidR="00FC20AE" w:rsidRPr="0015390E">
              <w:rPr>
                <w:rFonts w:ascii="Times New Roman" w:eastAsia="Arial Unicode MS" w:hAnsi="Times New Roman" w:cs="Times New Roman"/>
                <w:noProof/>
                <w:sz w:val="20"/>
                <w:szCs w:val="18"/>
              </w:rPr>
              <w:t> </w:t>
            </w:r>
            <w:r w:rsidR="00FC20AE" w:rsidRPr="0015390E">
              <w:rPr>
                <w:rFonts w:ascii="Times New Roman" w:eastAsia="Times New Roman" w:hAnsi="Times New Roman" w:cs="Times New Roman"/>
                <w:sz w:val="20"/>
                <w:szCs w:val="18"/>
              </w:rPr>
              <w:fldChar w:fldCharType="end"/>
            </w:r>
          </w:p>
        </w:tc>
        <w:tc>
          <w:tcPr>
            <w:tcW w:w="369" w:type="dxa"/>
            <w:gridSpan w:val="2"/>
            <w:tcBorders>
              <w:top w:val="nil"/>
              <w:left w:val="nil"/>
              <w:bottom w:val="nil"/>
              <w:right w:val="nil"/>
            </w:tcBorders>
          </w:tcPr>
          <w:p w14:paraId="4113EFFC" w14:textId="120E3149" w:rsidR="00A45712" w:rsidRPr="0015390E" w:rsidRDefault="00A45712" w:rsidP="00913AC8">
            <w:pPr>
              <w:tabs>
                <w:tab w:val="left" w:pos="360"/>
              </w:tabs>
              <w:spacing w:after="0" w:line="240" w:lineRule="auto"/>
              <w:jc w:val="both"/>
              <w:rPr>
                <w:rFonts w:ascii="Times New Roman" w:eastAsia="Times New Roman" w:hAnsi="Times New Roman" w:cs="Times New Roman"/>
                <w:sz w:val="20"/>
                <w:szCs w:val="20"/>
              </w:rPr>
            </w:pPr>
          </w:p>
        </w:tc>
        <w:tc>
          <w:tcPr>
            <w:tcW w:w="3993" w:type="dxa"/>
            <w:gridSpan w:val="6"/>
            <w:tcBorders>
              <w:top w:val="nil"/>
              <w:left w:val="nil"/>
              <w:bottom w:val="nil"/>
            </w:tcBorders>
          </w:tcPr>
          <w:p w14:paraId="34EA6227" w14:textId="458565C2" w:rsidR="00A45712" w:rsidRPr="0015390E" w:rsidRDefault="00A45712" w:rsidP="00913AC8">
            <w:pPr>
              <w:tabs>
                <w:tab w:val="left" w:pos="540"/>
              </w:tabs>
              <w:spacing w:after="0" w:line="240" w:lineRule="auto"/>
              <w:jc w:val="both"/>
              <w:rPr>
                <w:rFonts w:ascii="Times New Roman" w:eastAsia="Times New Roman" w:hAnsi="Times New Roman" w:cs="Times New Roman"/>
                <w:color w:val="000000"/>
                <w:sz w:val="20"/>
                <w:szCs w:val="20"/>
              </w:rPr>
            </w:pPr>
          </w:p>
        </w:tc>
      </w:tr>
      <w:tr w:rsidR="000D05B9" w:rsidRPr="0015390E" w14:paraId="43B13AB0" w14:textId="77777777" w:rsidTr="0015390E">
        <w:trPr>
          <w:cantSplit/>
          <w:trHeight w:val="119"/>
          <w:jc w:val="center"/>
        </w:trPr>
        <w:tc>
          <w:tcPr>
            <w:tcW w:w="439" w:type="dxa"/>
            <w:tcBorders>
              <w:right w:val="nil"/>
            </w:tcBorders>
          </w:tcPr>
          <w:p w14:paraId="677A4A60"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p>
        </w:tc>
        <w:tc>
          <w:tcPr>
            <w:tcW w:w="364" w:type="dxa"/>
            <w:tcBorders>
              <w:top w:val="nil"/>
              <w:left w:val="nil"/>
              <w:bottom w:val="nil"/>
              <w:right w:val="nil"/>
            </w:tcBorders>
          </w:tcPr>
          <w:p w14:paraId="59843F02" w14:textId="299D8BB6"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p>
        </w:tc>
        <w:tc>
          <w:tcPr>
            <w:tcW w:w="2506" w:type="dxa"/>
            <w:gridSpan w:val="2"/>
            <w:tcBorders>
              <w:left w:val="nil"/>
            </w:tcBorders>
          </w:tcPr>
          <w:p w14:paraId="41720C6A" w14:textId="1C057C7E" w:rsidR="000D05B9" w:rsidRPr="0015390E" w:rsidRDefault="000D05B9" w:rsidP="00913AC8">
            <w:pPr>
              <w:tabs>
                <w:tab w:val="left" w:pos="540"/>
              </w:tabs>
              <w:spacing w:after="0" w:line="240" w:lineRule="auto"/>
              <w:jc w:val="both"/>
              <w:rPr>
                <w:rFonts w:ascii="Times New Roman" w:eastAsia="Times New Roman" w:hAnsi="Times New Roman" w:cs="Times New Roman"/>
                <w:color w:val="000000"/>
                <w:sz w:val="20"/>
                <w:szCs w:val="20"/>
              </w:rPr>
            </w:pPr>
          </w:p>
        </w:tc>
        <w:tc>
          <w:tcPr>
            <w:tcW w:w="366" w:type="dxa"/>
            <w:tcBorders>
              <w:top w:val="nil"/>
              <w:left w:val="nil"/>
              <w:bottom w:val="nil"/>
              <w:right w:val="nil"/>
            </w:tcBorders>
          </w:tcPr>
          <w:p w14:paraId="4F530C6F" w14:textId="1985AA2B" w:rsidR="000D05B9" w:rsidRPr="0015390E" w:rsidRDefault="000D05B9" w:rsidP="00913AC8">
            <w:pPr>
              <w:tabs>
                <w:tab w:val="left" w:pos="360"/>
              </w:tabs>
              <w:spacing w:after="0" w:line="240" w:lineRule="auto"/>
              <w:jc w:val="both"/>
              <w:rPr>
                <w:rFonts w:ascii="Times New Roman" w:eastAsia="Times New Roman" w:hAnsi="Times New Roman" w:cs="Times New Roman"/>
                <w:sz w:val="20"/>
                <w:szCs w:val="20"/>
              </w:rPr>
            </w:pPr>
          </w:p>
        </w:tc>
        <w:tc>
          <w:tcPr>
            <w:tcW w:w="2928" w:type="dxa"/>
            <w:gridSpan w:val="7"/>
            <w:tcBorders>
              <w:top w:val="nil"/>
              <w:left w:val="nil"/>
              <w:bottom w:val="nil"/>
              <w:right w:val="nil"/>
            </w:tcBorders>
          </w:tcPr>
          <w:p w14:paraId="4010D491" w14:textId="37DDF688" w:rsidR="000D05B9" w:rsidRPr="0015390E" w:rsidRDefault="000D05B9" w:rsidP="00913AC8">
            <w:pPr>
              <w:tabs>
                <w:tab w:val="left" w:pos="540"/>
              </w:tabs>
              <w:spacing w:after="0" w:line="240" w:lineRule="auto"/>
              <w:jc w:val="both"/>
              <w:rPr>
                <w:rFonts w:ascii="Times New Roman" w:eastAsia="Times New Roman" w:hAnsi="Times New Roman" w:cs="Times New Roman"/>
                <w:color w:val="000000"/>
                <w:sz w:val="20"/>
                <w:szCs w:val="20"/>
              </w:rPr>
            </w:pPr>
          </w:p>
        </w:tc>
        <w:tc>
          <w:tcPr>
            <w:tcW w:w="369" w:type="dxa"/>
            <w:gridSpan w:val="2"/>
            <w:tcBorders>
              <w:top w:val="nil"/>
              <w:left w:val="nil"/>
              <w:bottom w:val="nil"/>
              <w:right w:val="nil"/>
            </w:tcBorders>
          </w:tcPr>
          <w:p w14:paraId="60B79B23" w14:textId="5947A11D" w:rsidR="000D05B9" w:rsidRPr="0015390E" w:rsidRDefault="000D05B9" w:rsidP="00913AC8">
            <w:pPr>
              <w:tabs>
                <w:tab w:val="left" w:pos="360"/>
              </w:tabs>
              <w:spacing w:after="0" w:line="240" w:lineRule="auto"/>
              <w:jc w:val="both"/>
              <w:rPr>
                <w:rFonts w:ascii="Times New Roman" w:eastAsia="Times New Roman" w:hAnsi="Times New Roman" w:cs="Times New Roman"/>
                <w:sz w:val="20"/>
                <w:szCs w:val="20"/>
              </w:rPr>
            </w:pPr>
          </w:p>
        </w:tc>
        <w:tc>
          <w:tcPr>
            <w:tcW w:w="3993" w:type="dxa"/>
            <w:gridSpan w:val="6"/>
            <w:tcBorders>
              <w:top w:val="nil"/>
              <w:left w:val="nil"/>
              <w:bottom w:val="nil"/>
            </w:tcBorders>
          </w:tcPr>
          <w:p w14:paraId="7EC76D18" w14:textId="2BFCA9FB" w:rsidR="000D05B9" w:rsidRPr="0015390E" w:rsidRDefault="000D05B9" w:rsidP="00913AC8">
            <w:pPr>
              <w:tabs>
                <w:tab w:val="left" w:pos="540"/>
              </w:tabs>
              <w:spacing w:after="0" w:line="240" w:lineRule="auto"/>
              <w:jc w:val="both"/>
              <w:rPr>
                <w:rFonts w:ascii="Times New Roman" w:eastAsia="Times New Roman" w:hAnsi="Times New Roman" w:cs="Times New Roman"/>
                <w:color w:val="000000"/>
                <w:sz w:val="20"/>
                <w:szCs w:val="20"/>
              </w:rPr>
            </w:pPr>
          </w:p>
        </w:tc>
      </w:tr>
      <w:tr w:rsidR="000D05B9" w:rsidRPr="0015390E" w14:paraId="5C231820" w14:textId="77777777" w:rsidTr="0015390E">
        <w:trPr>
          <w:cantSplit/>
          <w:trHeight w:val="350"/>
          <w:jc w:val="center"/>
        </w:trPr>
        <w:tc>
          <w:tcPr>
            <w:tcW w:w="6735" w:type="dxa"/>
            <w:gridSpan w:val="13"/>
            <w:tcBorders>
              <w:bottom w:val="nil"/>
            </w:tcBorders>
          </w:tcPr>
          <w:p w14:paraId="0DEF82E8" w14:textId="77777777" w:rsidR="000D05B9" w:rsidRPr="0015390E" w:rsidRDefault="000D05B9" w:rsidP="00913AC8">
            <w:pPr>
              <w:tabs>
                <w:tab w:val="left" w:pos="540"/>
              </w:tabs>
              <w:spacing w:after="0" w:line="240" w:lineRule="auto"/>
              <w:jc w:val="both"/>
              <w:rPr>
                <w:rFonts w:ascii="Times New Roman" w:eastAsia="Times New Roman" w:hAnsi="Times New Roman" w:cs="Times New Roman"/>
                <w:i/>
                <w:iCs/>
                <w:color w:val="000000"/>
                <w:sz w:val="20"/>
                <w:szCs w:val="24"/>
              </w:rPr>
            </w:pPr>
            <w:r w:rsidRPr="0015390E">
              <w:rPr>
                <w:rFonts w:ascii="Times New Roman" w:eastAsia="Times New Roman" w:hAnsi="Times New Roman" w:cs="Times New Roman"/>
                <w:b/>
                <w:bCs/>
                <w:i/>
                <w:iCs/>
                <w:color w:val="000000"/>
                <w:sz w:val="20"/>
                <w:szCs w:val="24"/>
              </w:rPr>
              <w:t>*</w:t>
            </w:r>
            <w:r w:rsidRPr="0015390E">
              <w:rPr>
                <w:rFonts w:ascii="Times New Roman" w:eastAsia="Times New Roman" w:hAnsi="Times New Roman" w:cs="Times New Roman"/>
                <w:i/>
                <w:iCs/>
                <w:color w:val="000000"/>
                <w:sz w:val="20"/>
                <w:szCs w:val="24"/>
              </w:rPr>
              <w:t>If incorporated, provide 10-digit charter number assigned by Secretary of State:</w:t>
            </w:r>
          </w:p>
        </w:tc>
        <w:tc>
          <w:tcPr>
            <w:tcW w:w="2160" w:type="dxa"/>
            <w:gridSpan w:val="3"/>
            <w:tcBorders>
              <w:top w:val="nil"/>
              <w:bottom w:val="single" w:sz="4" w:space="0" w:color="auto"/>
            </w:tcBorders>
          </w:tcPr>
          <w:p w14:paraId="387DC65D"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b/>
                <w:bCs/>
                <w:sz w:val="24"/>
                <w:szCs w:val="18"/>
              </w:rPr>
            </w:pPr>
            <w:r w:rsidRPr="0015390E">
              <w:rPr>
                <w:rFonts w:ascii="Times New Roman" w:eastAsia="Times New Roman" w:hAnsi="Times New Roman" w:cs="Times New Roman"/>
                <w:sz w:val="20"/>
                <w:szCs w:val="18"/>
              </w:rPr>
              <w:fldChar w:fldCharType="begin">
                <w:ffData>
                  <w:name w:val="Text16"/>
                  <w:enabled/>
                  <w:calcOnExit w:val="0"/>
                  <w:textInput/>
                </w:ffData>
              </w:fldChar>
            </w:r>
            <w:r w:rsidRPr="0015390E">
              <w:rPr>
                <w:rFonts w:ascii="Times New Roman" w:eastAsia="Times New Roman" w:hAnsi="Times New Roman" w:cs="Times New Roman"/>
                <w:sz w:val="20"/>
                <w:szCs w:val="18"/>
              </w:rPr>
              <w:instrText xml:space="preserve"> FORMTEXT </w:instrText>
            </w:r>
            <w:r w:rsidRPr="0015390E">
              <w:rPr>
                <w:rFonts w:ascii="Times New Roman" w:eastAsia="Times New Roman" w:hAnsi="Times New Roman" w:cs="Times New Roman"/>
                <w:sz w:val="20"/>
                <w:szCs w:val="18"/>
              </w:rPr>
            </w:r>
            <w:r w:rsidRPr="0015390E">
              <w:rPr>
                <w:rFonts w:ascii="Times New Roman" w:eastAsia="Times New Roman" w:hAnsi="Times New Roman" w:cs="Times New Roman"/>
                <w:sz w:val="20"/>
                <w:szCs w:val="18"/>
              </w:rPr>
              <w:fldChar w:fldCharType="separate"/>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Arial Unicode MS" w:hAnsi="Times New Roman" w:cs="Times New Roman"/>
                <w:noProof/>
                <w:sz w:val="20"/>
                <w:szCs w:val="18"/>
              </w:rPr>
              <w:t> </w:t>
            </w:r>
            <w:r w:rsidRPr="0015390E">
              <w:rPr>
                <w:rFonts w:ascii="Times New Roman" w:eastAsia="Times New Roman" w:hAnsi="Times New Roman" w:cs="Times New Roman"/>
                <w:sz w:val="20"/>
                <w:szCs w:val="18"/>
              </w:rPr>
              <w:fldChar w:fldCharType="end"/>
            </w:r>
          </w:p>
        </w:tc>
        <w:tc>
          <w:tcPr>
            <w:tcW w:w="2070" w:type="dxa"/>
            <w:gridSpan w:val="4"/>
            <w:tcBorders>
              <w:top w:val="nil"/>
              <w:bottom w:val="nil"/>
            </w:tcBorders>
          </w:tcPr>
          <w:p w14:paraId="4C2FAD95" w14:textId="77777777" w:rsidR="000D05B9" w:rsidRPr="0015390E" w:rsidRDefault="000D05B9" w:rsidP="00913AC8">
            <w:pPr>
              <w:tabs>
                <w:tab w:val="left" w:pos="360"/>
              </w:tabs>
              <w:spacing w:after="0" w:line="240" w:lineRule="auto"/>
              <w:jc w:val="both"/>
              <w:rPr>
                <w:rFonts w:ascii="Times New Roman" w:eastAsia="Times New Roman" w:hAnsi="Times New Roman" w:cs="Times New Roman"/>
                <w:sz w:val="24"/>
                <w:szCs w:val="18"/>
              </w:rPr>
            </w:pPr>
          </w:p>
        </w:tc>
      </w:tr>
      <w:tr w:rsidR="000D05B9" w:rsidRPr="0015390E" w14:paraId="795019E8" w14:textId="77777777" w:rsidTr="00534608">
        <w:trPr>
          <w:cantSplit/>
          <w:trHeight w:hRule="exact" w:val="534"/>
          <w:jc w:val="center"/>
        </w:trPr>
        <w:tc>
          <w:tcPr>
            <w:tcW w:w="4665" w:type="dxa"/>
            <w:gridSpan w:val="8"/>
            <w:tcBorders>
              <w:top w:val="double" w:sz="4" w:space="0" w:color="auto"/>
              <w:bottom w:val="double" w:sz="4" w:space="0" w:color="auto"/>
            </w:tcBorders>
          </w:tcPr>
          <w:p w14:paraId="49616C26" w14:textId="275E47B0" w:rsidR="000D05B9" w:rsidRPr="0015390E" w:rsidRDefault="00680E8B" w:rsidP="00680E8B">
            <w:pPr>
              <w:tabs>
                <w:tab w:val="left" w:pos="540"/>
              </w:tabs>
              <w:spacing w:after="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 xml:space="preserve">7) </w:t>
            </w:r>
            <w:r w:rsidR="000D05B9" w:rsidRPr="0015390E">
              <w:rPr>
                <w:rFonts w:ascii="Times New Roman" w:eastAsia="Times New Roman" w:hAnsi="Times New Roman" w:cs="Times New Roman"/>
                <w:b/>
                <w:bCs/>
                <w:color w:val="000000"/>
                <w:sz w:val="20"/>
                <w:szCs w:val="20"/>
              </w:rPr>
              <w:t>BUDGET PERIOD</w:t>
            </w:r>
            <w:r w:rsidRPr="0015390E">
              <w:rPr>
                <w:rFonts w:ascii="Times New Roman" w:eastAsia="Times New Roman" w:hAnsi="Times New Roman" w:cs="Times New Roman"/>
                <w:b/>
                <w:bCs/>
                <w:color w:val="000000"/>
                <w:sz w:val="20"/>
                <w:szCs w:val="20"/>
              </w:rPr>
              <w:t xml:space="preserve"> for </w:t>
            </w:r>
            <w:r w:rsidR="00F2245F" w:rsidRPr="00C00DBE">
              <w:rPr>
                <w:rFonts w:ascii="Times New Roman" w:eastAsia="Times New Roman" w:hAnsi="Times New Roman" w:cs="Times New Roman"/>
                <w:b/>
                <w:bCs/>
                <w:color w:val="000000"/>
                <w:sz w:val="20"/>
                <w:szCs w:val="20"/>
                <w:u w:val="single"/>
              </w:rPr>
              <w:t>YEAR</w:t>
            </w:r>
            <w:r w:rsidR="006F1C07" w:rsidRPr="00C00DBE">
              <w:rPr>
                <w:rFonts w:ascii="Times New Roman" w:eastAsia="Times New Roman" w:hAnsi="Times New Roman" w:cs="Times New Roman"/>
                <w:b/>
                <w:bCs/>
                <w:color w:val="000000"/>
                <w:sz w:val="20"/>
                <w:szCs w:val="20"/>
                <w:u w:val="single"/>
              </w:rPr>
              <w:t xml:space="preserve"> ONE</w:t>
            </w:r>
            <w:r w:rsidR="000D05B9" w:rsidRPr="0015390E">
              <w:rPr>
                <w:rFonts w:ascii="Times New Roman" w:eastAsia="Times New Roman" w:hAnsi="Times New Roman" w:cs="Times New Roman"/>
                <w:b/>
                <w:bCs/>
                <w:color w:val="000000"/>
                <w:sz w:val="20"/>
                <w:szCs w:val="20"/>
              </w:rPr>
              <w:t>:</w:t>
            </w:r>
          </w:p>
        </w:tc>
        <w:tc>
          <w:tcPr>
            <w:tcW w:w="1170" w:type="dxa"/>
            <w:tcBorders>
              <w:top w:val="double" w:sz="4" w:space="0" w:color="auto"/>
              <w:bottom w:val="double" w:sz="4" w:space="0" w:color="auto"/>
            </w:tcBorders>
          </w:tcPr>
          <w:p w14:paraId="397ED68E" w14:textId="77777777" w:rsidR="000D05B9" w:rsidRPr="0015390E" w:rsidRDefault="000D05B9" w:rsidP="00F2245F">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Start</w:t>
            </w:r>
            <w:r w:rsidR="00F2245F" w:rsidRPr="0015390E">
              <w:rPr>
                <w:rFonts w:ascii="Times New Roman" w:eastAsia="Times New Roman" w:hAnsi="Times New Roman" w:cs="Times New Roman"/>
                <w:b/>
                <w:bCs/>
                <w:color w:val="000000"/>
                <w:sz w:val="20"/>
                <w:szCs w:val="20"/>
              </w:rPr>
              <w:t xml:space="preserve"> </w:t>
            </w:r>
            <w:r w:rsidRPr="0015390E">
              <w:rPr>
                <w:rFonts w:ascii="Times New Roman" w:eastAsia="Times New Roman" w:hAnsi="Times New Roman" w:cs="Times New Roman"/>
                <w:b/>
                <w:bCs/>
                <w:color w:val="000000"/>
                <w:sz w:val="20"/>
                <w:szCs w:val="20"/>
              </w:rPr>
              <w:t xml:space="preserve">Date: </w:t>
            </w:r>
          </w:p>
        </w:tc>
        <w:tc>
          <w:tcPr>
            <w:tcW w:w="2070" w:type="dxa"/>
            <w:gridSpan w:val="6"/>
            <w:tcBorders>
              <w:top w:val="double" w:sz="4" w:space="0" w:color="auto"/>
              <w:bottom w:val="double" w:sz="4" w:space="0" w:color="auto"/>
            </w:tcBorders>
          </w:tcPr>
          <w:p w14:paraId="51F9DCE0" w14:textId="480A4E29" w:rsidR="000D05B9" w:rsidRPr="00FF3AC6" w:rsidRDefault="00073043" w:rsidP="0035418A">
            <w:pPr>
              <w:tabs>
                <w:tab w:val="left" w:pos="360"/>
              </w:tabs>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September</w:t>
            </w:r>
            <w:r w:rsidR="00452D3C" w:rsidRPr="00FF3AC6">
              <w:rPr>
                <w:rFonts w:ascii="Times New Roman" w:eastAsia="Times New Roman" w:hAnsi="Times New Roman" w:cs="Times New Roman"/>
                <w:bCs/>
                <w:iCs/>
                <w:color w:val="000000"/>
                <w:sz w:val="20"/>
                <w:szCs w:val="20"/>
              </w:rPr>
              <w:t xml:space="preserve"> </w:t>
            </w:r>
            <w:r w:rsidR="006F1C07" w:rsidRPr="00FF3AC6">
              <w:rPr>
                <w:rFonts w:ascii="Times New Roman" w:eastAsia="Times New Roman" w:hAnsi="Times New Roman" w:cs="Times New Roman"/>
                <w:bCs/>
                <w:iCs/>
                <w:color w:val="000000"/>
                <w:sz w:val="20"/>
                <w:szCs w:val="20"/>
              </w:rPr>
              <w:t>1, 202</w:t>
            </w:r>
            <w:r w:rsidR="00452D3C">
              <w:rPr>
                <w:rFonts w:ascii="Times New Roman" w:eastAsia="Times New Roman" w:hAnsi="Times New Roman" w:cs="Times New Roman"/>
                <w:bCs/>
                <w:iCs/>
                <w:color w:val="000000"/>
                <w:sz w:val="20"/>
                <w:szCs w:val="20"/>
              </w:rPr>
              <w:t>6</w:t>
            </w:r>
          </w:p>
        </w:tc>
        <w:tc>
          <w:tcPr>
            <w:tcW w:w="1080" w:type="dxa"/>
            <w:gridSpan w:val="2"/>
            <w:tcBorders>
              <w:top w:val="double" w:sz="4" w:space="0" w:color="auto"/>
              <w:bottom w:val="double" w:sz="4" w:space="0" w:color="auto"/>
            </w:tcBorders>
          </w:tcPr>
          <w:p w14:paraId="799B6EAA" w14:textId="77777777" w:rsidR="000D05B9" w:rsidRPr="0015390E" w:rsidRDefault="000D05B9" w:rsidP="00913AC8">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End Date:</w:t>
            </w:r>
          </w:p>
        </w:tc>
        <w:tc>
          <w:tcPr>
            <w:tcW w:w="1980" w:type="dxa"/>
            <w:gridSpan w:val="3"/>
            <w:tcBorders>
              <w:top w:val="double" w:sz="4" w:space="0" w:color="auto"/>
              <w:bottom w:val="double" w:sz="4" w:space="0" w:color="auto"/>
            </w:tcBorders>
          </w:tcPr>
          <w:p w14:paraId="5AF1622C" w14:textId="05EB0DBA" w:rsidR="000D05B9" w:rsidRPr="00FF3AC6" w:rsidRDefault="006F1C07" w:rsidP="0035418A">
            <w:pPr>
              <w:tabs>
                <w:tab w:val="left" w:pos="360"/>
              </w:tabs>
              <w:spacing w:after="0" w:line="240" w:lineRule="auto"/>
              <w:rPr>
                <w:rFonts w:ascii="Times New Roman" w:eastAsia="Times New Roman" w:hAnsi="Times New Roman" w:cs="Times New Roman"/>
                <w:bCs/>
                <w:iCs/>
                <w:color w:val="000000"/>
                <w:sz w:val="20"/>
                <w:szCs w:val="20"/>
              </w:rPr>
            </w:pPr>
            <w:r w:rsidRPr="00FF3AC6">
              <w:rPr>
                <w:rFonts w:ascii="Times New Roman" w:eastAsia="Times New Roman" w:hAnsi="Times New Roman" w:cs="Times New Roman"/>
                <w:bCs/>
                <w:iCs/>
                <w:color w:val="000000"/>
                <w:sz w:val="20"/>
                <w:szCs w:val="20"/>
              </w:rPr>
              <w:t>August 31, 202</w:t>
            </w:r>
            <w:r w:rsidR="00452D3C">
              <w:rPr>
                <w:rFonts w:ascii="Times New Roman" w:eastAsia="Times New Roman" w:hAnsi="Times New Roman" w:cs="Times New Roman"/>
                <w:bCs/>
                <w:iCs/>
                <w:color w:val="000000"/>
                <w:sz w:val="20"/>
                <w:szCs w:val="20"/>
              </w:rPr>
              <w:t>7</w:t>
            </w:r>
          </w:p>
        </w:tc>
      </w:tr>
      <w:tr w:rsidR="000D05B9" w:rsidRPr="0015390E" w14:paraId="4CF3F495" w14:textId="77777777" w:rsidTr="00F3377A">
        <w:trPr>
          <w:cantSplit/>
          <w:trHeight w:val="321"/>
          <w:jc w:val="center"/>
        </w:trPr>
        <w:tc>
          <w:tcPr>
            <w:tcW w:w="4215" w:type="dxa"/>
            <w:gridSpan w:val="7"/>
            <w:tcBorders>
              <w:top w:val="double" w:sz="4" w:space="0" w:color="auto"/>
              <w:bottom w:val="nil"/>
            </w:tcBorders>
          </w:tcPr>
          <w:p w14:paraId="10FED704" w14:textId="506E5B94" w:rsidR="000D05B9" w:rsidRPr="0015390E" w:rsidRDefault="000D05B9" w:rsidP="00BE0A33">
            <w:pPr>
              <w:tabs>
                <w:tab w:val="left" w:pos="540"/>
              </w:tabs>
              <w:spacing w:after="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sz w:val="20"/>
                <w:szCs w:val="20"/>
              </w:rPr>
              <w:t xml:space="preserve">8) </w:t>
            </w:r>
            <w:r w:rsidR="00FE17D1" w:rsidRPr="0015390E">
              <w:rPr>
                <w:rFonts w:ascii="Times New Roman" w:eastAsia="Times New Roman" w:hAnsi="Times New Roman" w:cs="Times New Roman"/>
                <w:b/>
                <w:bCs/>
                <w:color w:val="000000"/>
                <w:sz w:val="20"/>
                <w:szCs w:val="20"/>
              </w:rPr>
              <w:t>COUNT</w:t>
            </w:r>
            <w:r w:rsidR="009B682E">
              <w:rPr>
                <w:rFonts w:ascii="Times New Roman" w:eastAsia="Times New Roman" w:hAnsi="Times New Roman" w:cs="Times New Roman"/>
                <w:b/>
                <w:bCs/>
                <w:color w:val="000000"/>
                <w:sz w:val="20"/>
                <w:szCs w:val="20"/>
              </w:rPr>
              <w:t>Y(</w:t>
            </w:r>
            <w:r w:rsidR="00FE17D1" w:rsidRPr="0015390E">
              <w:rPr>
                <w:rFonts w:ascii="Times New Roman" w:eastAsia="Times New Roman" w:hAnsi="Times New Roman" w:cs="Times New Roman"/>
                <w:b/>
                <w:bCs/>
                <w:color w:val="000000"/>
                <w:sz w:val="20"/>
                <w:szCs w:val="20"/>
              </w:rPr>
              <w:t>IES</w:t>
            </w:r>
            <w:r w:rsidR="009B682E">
              <w:rPr>
                <w:rFonts w:ascii="Times New Roman" w:eastAsia="Times New Roman" w:hAnsi="Times New Roman" w:cs="Times New Roman"/>
                <w:b/>
                <w:bCs/>
                <w:color w:val="000000"/>
                <w:sz w:val="20"/>
                <w:szCs w:val="20"/>
              </w:rPr>
              <w:t>)</w:t>
            </w:r>
            <w:r w:rsidR="00FE17D1" w:rsidRPr="0015390E">
              <w:rPr>
                <w:rFonts w:ascii="Times New Roman" w:eastAsia="Times New Roman" w:hAnsi="Times New Roman" w:cs="Times New Roman"/>
                <w:b/>
                <w:bCs/>
                <w:color w:val="000000"/>
                <w:sz w:val="20"/>
                <w:szCs w:val="20"/>
              </w:rPr>
              <w:t xml:space="preserve"> </w:t>
            </w:r>
            <w:r w:rsidRPr="0015390E">
              <w:rPr>
                <w:rFonts w:ascii="Times New Roman" w:eastAsia="Times New Roman" w:hAnsi="Times New Roman" w:cs="Times New Roman"/>
                <w:b/>
                <w:bCs/>
                <w:color w:val="000000"/>
                <w:sz w:val="20"/>
                <w:szCs w:val="20"/>
              </w:rPr>
              <w:t>SERVED</w:t>
            </w:r>
            <w:r w:rsidR="001979FF" w:rsidRPr="0015390E">
              <w:rPr>
                <w:rFonts w:ascii="Times New Roman" w:eastAsia="Times New Roman" w:hAnsi="Times New Roman" w:cs="Times New Roman"/>
                <w:b/>
                <w:bCs/>
                <w:color w:val="000000"/>
                <w:sz w:val="20"/>
                <w:szCs w:val="20"/>
              </w:rPr>
              <w:t xml:space="preserve"> BY PROJECT</w:t>
            </w:r>
            <w:r w:rsidRPr="0015390E">
              <w:rPr>
                <w:rFonts w:ascii="Times New Roman" w:eastAsia="Times New Roman" w:hAnsi="Times New Roman" w:cs="Times New Roman"/>
                <w:b/>
                <w:bCs/>
                <w:color w:val="000000"/>
                <w:sz w:val="20"/>
                <w:szCs w:val="20"/>
              </w:rPr>
              <w:t xml:space="preserve">: </w:t>
            </w:r>
          </w:p>
        </w:tc>
        <w:tc>
          <w:tcPr>
            <w:tcW w:w="6750" w:type="dxa"/>
            <w:gridSpan w:val="13"/>
            <w:tcBorders>
              <w:top w:val="double" w:sz="4" w:space="0" w:color="auto"/>
              <w:bottom w:val="nil"/>
            </w:tcBorders>
          </w:tcPr>
          <w:p w14:paraId="1B8B6024" w14:textId="77777777" w:rsidR="000D05B9" w:rsidRPr="0015390E" w:rsidRDefault="003A6B8E" w:rsidP="00913AC8">
            <w:pPr>
              <w:tabs>
                <w:tab w:val="left" w:pos="540"/>
              </w:tabs>
              <w:spacing w:after="0" w:line="240" w:lineRule="auto"/>
              <w:jc w:val="both"/>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sz w:val="20"/>
                <w:szCs w:val="20"/>
              </w:rPr>
              <w:fldChar w:fldCharType="begin">
                <w:ffData>
                  <w:name w:val="Text8"/>
                  <w:enabled/>
                  <w:calcOnExit w:val="0"/>
                  <w:helpText w:type="text" w:val="Enter the legal name of applicant."/>
                  <w:statusText w:type="text" w:val="Enter the legal name of applicant."/>
                  <w:textInput>
                    <w:format w:val="FIRST CAPITAL"/>
                  </w:textInput>
                </w:ffData>
              </w:fldChar>
            </w:r>
            <w:r w:rsidRPr="0015390E">
              <w:rPr>
                <w:rFonts w:ascii="Times New Roman" w:eastAsia="Times New Roman" w:hAnsi="Times New Roman" w:cs="Times New Roman"/>
                <w:sz w:val="20"/>
                <w:szCs w:val="20"/>
              </w:rPr>
              <w:instrText xml:space="preserve"> FORMTEXT </w:instrText>
            </w:r>
            <w:r w:rsidRPr="0015390E">
              <w:rPr>
                <w:rFonts w:ascii="Times New Roman" w:eastAsia="Times New Roman" w:hAnsi="Times New Roman" w:cs="Times New Roman"/>
                <w:sz w:val="20"/>
                <w:szCs w:val="20"/>
              </w:rPr>
            </w:r>
            <w:r w:rsidRPr="0015390E">
              <w:rPr>
                <w:rFonts w:ascii="Times New Roman" w:eastAsia="Times New Roman" w:hAnsi="Times New Roman" w:cs="Times New Roman"/>
                <w:sz w:val="20"/>
                <w:szCs w:val="20"/>
              </w:rPr>
              <w:fldChar w:fldCharType="separate"/>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Arial Unicode MS" w:hAnsi="Times New Roman" w:cs="Times New Roman"/>
                <w:noProof/>
                <w:sz w:val="20"/>
                <w:szCs w:val="20"/>
              </w:rPr>
              <w:t> </w:t>
            </w:r>
            <w:r w:rsidRPr="0015390E">
              <w:rPr>
                <w:rFonts w:ascii="Times New Roman" w:eastAsia="Times New Roman" w:hAnsi="Times New Roman" w:cs="Times New Roman"/>
                <w:sz w:val="20"/>
                <w:szCs w:val="20"/>
              </w:rPr>
              <w:fldChar w:fldCharType="end"/>
            </w:r>
          </w:p>
        </w:tc>
      </w:tr>
      <w:tr w:rsidR="002C48D6" w:rsidRPr="0015390E" w14:paraId="6E689621" w14:textId="77777777" w:rsidTr="0015390E">
        <w:trPr>
          <w:cantSplit/>
          <w:trHeight w:val="492"/>
          <w:jc w:val="center"/>
        </w:trPr>
        <w:tc>
          <w:tcPr>
            <w:tcW w:w="5925" w:type="dxa"/>
            <w:gridSpan w:val="10"/>
            <w:tcBorders>
              <w:top w:val="double" w:sz="4" w:space="0" w:color="auto"/>
              <w:bottom w:val="double" w:sz="4" w:space="0" w:color="auto"/>
              <w:right w:val="double" w:sz="4" w:space="0" w:color="auto"/>
            </w:tcBorders>
          </w:tcPr>
          <w:p w14:paraId="45FAD81D" w14:textId="34BC2105" w:rsidR="002C48D6" w:rsidRPr="0015390E" w:rsidRDefault="002C48D6" w:rsidP="00151478">
            <w:pPr>
              <w:tabs>
                <w:tab w:val="left" w:pos="540"/>
              </w:tabs>
              <w:spacing w:after="0" w:line="240" w:lineRule="auto"/>
              <w:rPr>
                <w:rFonts w:ascii="Times New Roman" w:eastAsia="Times New Roman" w:hAnsi="Times New Roman" w:cs="Times New Roman"/>
                <w:color w:val="000000"/>
                <w:sz w:val="20"/>
                <w:szCs w:val="20"/>
              </w:rPr>
            </w:pPr>
            <w:r w:rsidRPr="0015390E">
              <w:rPr>
                <w:rFonts w:ascii="Times New Roman" w:eastAsia="Times New Roman" w:hAnsi="Times New Roman" w:cs="Times New Roman"/>
                <w:b/>
                <w:bCs/>
                <w:color w:val="000000"/>
                <w:sz w:val="20"/>
                <w:szCs w:val="20"/>
              </w:rPr>
              <w:t>9) TOTAL AMOUNT OF FUNDING REQUESTED</w:t>
            </w:r>
            <w:r w:rsidR="00AA07E7" w:rsidRPr="0015390E">
              <w:rPr>
                <w:rFonts w:ascii="Times New Roman" w:eastAsia="Times New Roman" w:hAnsi="Times New Roman" w:cs="Times New Roman"/>
                <w:b/>
                <w:bCs/>
                <w:color w:val="000000"/>
                <w:sz w:val="20"/>
                <w:szCs w:val="20"/>
              </w:rPr>
              <w:t xml:space="preserve"> for </w:t>
            </w:r>
            <w:r w:rsidR="00AA07E7" w:rsidRPr="00C00DBE">
              <w:rPr>
                <w:rFonts w:ascii="Times New Roman" w:eastAsia="Times New Roman" w:hAnsi="Times New Roman" w:cs="Times New Roman"/>
                <w:b/>
                <w:bCs/>
                <w:color w:val="000000"/>
                <w:sz w:val="20"/>
                <w:szCs w:val="20"/>
                <w:u w:val="single"/>
              </w:rPr>
              <w:t>YEAR ON</w:t>
            </w:r>
            <w:r w:rsidR="00AA07E7" w:rsidRPr="00073043">
              <w:rPr>
                <w:rFonts w:ascii="Times New Roman" w:eastAsia="Times New Roman" w:hAnsi="Times New Roman" w:cs="Times New Roman"/>
                <w:b/>
                <w:bCs/>
                <w:color w:val="000000"/>
                <w:sz w:val="20"/>
                <w:szCs w:val="20"/>
                <w:u w:val="single"/>
              </w:rPr>
              <w:t>E</w:t>
            </w:r>
            <w:r w:rsidRPr="0015390E">
              <w:rPr>
                <w:rFonts w:ascii="Times New Roman" w:eastAsia="Times New Roman" w:hAnsi="Times New Roman" w:cs="Times New Roman"/>
                <w:b/>
                <w:bCs/>
                <w:color w:val="000000"/>
                <w:sz w:val="20"/>
                <w:szCs w:val="20"/>
              </w:rPr>
              <w:t>:</w:t>
            </w:r>
            <w:r w:rsidR="00FF3AC6">
              <w:rPr>
                <w:rFonts w:ascii="Times New Roman" w:eastAsia="Times New Roman" w:hAnsi="Times New Roman" w:cs="Times New Roman"/>
                <w:b/>
                <w:bCs/>
                <w:color w:val="000000"/>
                <w:sz w:val="20"/>
                <w:szCs w:val="20"/>
              </w:rPr>
              <w:t xml:space="preserve"> </w:t>
            </w:r>
            <w:bookmarkStart w:id="0" w:name="Text38"/>
            <w:r w:rsidR="00FF3AC6" w:rsidRPr="0015390E">
              <w:rPr>
                <w:rFonts w:ascii="Times New Roman" w:hAnsi="Times New Roman" w:cs="Times New Roman"/>
                <w:sz w:val="20"/>
                <w:szCs w:val="20"/>
              </w:rPr>
              <w:fldChar w:fldCharType="begin">
                <w:ffData>
                  <w:name w:val="Text38"/>
                  <w:enabled/>
                  <w:calcOnExit w:val="0"/>
                  <w:textInput/>
                </w:ffData>
              </w:fldChar>
            </w:r>
            <w:r w:rsidR="00FF3AC6" w:rsidRPr="0015390E">
              <w:rPr>
                <w:rFonts w:ascii="Times New Roman" w:hAnsi="Times New Roman" w:cs="Times New Roman"/>
                <w:sz w:val="20"/>
                <w:szCs w:val="20"/>
              </w:rPr>
              <w:instrText xml:space="preserve"> FORMTEXT </w:instrText>
            </w:r>
            <w:r w:rsidR="00FF3AC6" w:rsidRPr="0015390E">
              <w:rPr>
                <w:rFonts w:ascii="Times New Roman" w:hAnsi="Times New Roman" w:cs="Times New Roman"/>
                <w:sz w:val="20"/>
                <w:szCs w:val="20"/>
              </w:rPr>
            </w:r>
            <w:r w:rsidR="00FF3AC6" w:rsidRPr="0015390E">
              <w:rPr>
                <w:rFonts w:ascii="Times New Roman" w:hAnsi="Times New Roman" w:cs="Times New Roman"/>
                <w:sz w:val="20"/>
                <w:szCs w:val="20"/>
              </w:rPr>
              <w:fldChar w:fldCharType="separate"/>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t> </w:t>
            </w:r>
            <w:r w:rsidR="00FF3AC6" w:rsidRPr="0015390E">
              <w:rPr>
                <w:rFonts w:ascii="Times New Roman" w:hAnsi="Times New Roman" w:cs="Times New Roman"/>
                <w:sz w:val="20"/>
                <w:szCs w:val="20"/>
              </w:rPr>
              <w:fldChar w:fldCharType="end"/>
            </w:r>
            <w:bookmarkEnd w:id="0"/>
          </w:p>
          <w:p w14:paraId="43419E29" w14:textId="75C4A195" w:rsidR="002C48D6" w:rsidRPr="0015390E" w:rsidRDefault="002C48D6" w:rsidP="00151478">
            <w:pPr>
              <w:tabs>
                <w:tab w:val="left" w:pos="360"/>
              </w:tabs>
              <w:spacing w:after="0" w:line="240" w:lineRule="auto"/>
              <w:rPr>
                <w:rFonts w:ascii="Times New Roman" w:hAnsi="Times New Roman" w:cs="Times New Roman"/>
                <w:sz w:val="20"/>
                <w:szCs w:val="20"/>
              </w:rPr>
            </w:pPr>
          </w:p>
        </w:tc>
        <w:tc>
          <w:tcPr>
            <w:tcW w:w="5040" w:type="dxa"/>
            <w:gridSpan w:val="10"/>
            <w:tcBorders>
              <w:top w:val="double" w:sz="4" w:space="0" w:color="auto"/>
              <w:left w:val="double" w:sz="4" w:space="0" w:color="auto"/>
            </w:tcBorders>
          </w:tcPr>
          <w:p w14:paraId="5E169035" w14:textId="77777777" w:rsidR="00AA07E7" w:rsidRPr="0015390E" w:rsidRDefault="0934D182" w:rsidP="00151478">
            <w:pPr>
              <w:tabs>
                <w:tab w:val="left" w:pos="540"/>
              </w:tabs>
              <w:spacing w:after="0" w:line="240" w:lineRule="auto"/>
              <w:rPr>
                <w:rFonts w:ascii="Times New Roman" w:eastAsia="Times New Roman" w:hAnsi="Times New Roman" w:cs="Times New Roman"/>
                <w:b/>
                <w:bCs/>
                <w:color w:val="000000" w:themeColor="text1"/>
                <w:sz w:val="20"/>
                <w:szCs w:val="20"/>
              </w:rPr>
            </w:pPr>
            <w:r w:rsidRPr="0015390E">
              <w:rPr>
                <w:rFonts w:ascii="Times New Roman" w:eastAsia="Times New Roman" w:hAnsi="Times New Roman" w:cs="Times New Roman"/>
                <w:b/>
                <w:bCs/>
                <w:color w:val="000000" w:themeColor="text1"/>
                <w:sz w:val="20"/>
                <w:szCs w:val="20"/>
              </w:rPr>
              <w:t>10) PROGRAM:</w:t>
            </w:r>
            <w:r w:rsidR="787C7875" w:rsidRPr="0015390E">
              <w:rPr>
                <w:rFonts w:ascii="Times New Roman" w:eastAsia="Times New Roman" w:hAnsi="Times New Roman" w:cs="Times New Roman"/>
                <w:b/>
                <w:bCs/>
                <w:color w:val="000000" w:themeColor="text1"/>
                <w:sz w:val="20"/>
                <w:szCs w:val="20"/>
              </w:rPr>
              <w:t xml:space="preserve"> </w:t>
            </w:r>
          </w:p>
          <w:p w14:paraId="3813E5ED" w14:textId="1CF19E75" w:rsidR="002C48D6" w:rsidRPr="0015390E" w:rsidRDefault="00073043" w:rsidP="00151478">
            <w:pPr>
              <w:tabs>
                <w:tab w:val="left" w:pos="540"/>
              </w:tabs>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themeColor="text1"/>
                <w:sz w:val="20"/>
                <w:szCs w:val="20"/>
              </w:rPr>
              <w:t>Community Youth Development</w:t>
            </w:r>
          </w:p>
        </w:tc>
      </w:tr>
      <w:tr w:rsidR="00413EF0" w:rsidRPr="0015390E" w14:paraId="28B77024" w14:textId="77777777" w:rsidTr="0015390E">
        <w:trPr>
          <w:cantSplit/>
          <w:trHeight w:val="1284"/>
          <w:jc w:val="center"/>
        </w:trPr>
        <w:tc>
          <w:tcPr>
            <w:tcW w:w="5925" w:type="dxa"/>
            <w:gridSpan w:val="10"/>
            <w:tcBorders>
              <w:top w:val="double" w:sz="4" w:space="0" w:color="auto"/>
              <w:right w:val="double" w:sz="4" w:space="0" w:color="auto"/>
            </w:tcBorders>
          </w:tcPr>
          <w:p w14:paraId="6BC8E95D" w14:textId="7B571F81" w:rsidR="00AA3837" w:rsidRPr="0015390E" w:rsidRDefault="00AA3837" w:rsidP="00AA3837">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1</w:t>
            </w:r>
            <w:r w:rsidRPr="0015390E">
              <w:rPr>
                <w:rFonts w:ascii="Times New Roman" w:eastAsia="Times New Roman" w:hAnsi="Times New Roman" w:cs="Times New Roman"/>
                <w:b/>
                <w:bCs/>
                <w:color w:val="000000"/>
                <w:sz w:val="20"/>
                <w:szCs w:val="24"/>
              </w:rPr>
              <w:t>) PROJECT CONTACT PERSON:</w:t>
            </w:r>
          </w:p>
          <w:p w14:paraId="2EC55A50" w14:textId="3A3437F7" w:rsidR="00405A3A"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Name</w:t>
            </w:r>
            <w:r w:rsidR="00405A3A" w:rsidRPr="0015390E">
              <w:rPr>
                <w:rFonts w:ascii="Times New Roman" w:eastAsia="Times New Roman" w:hAnsi="Times New Roman" w:cs="Times New Roman"/>
                <w:b/>
                <w:bCs/>
                <w:color w:val="000000"/>
                <w:sz w:val="20"/>
                <w:szCs w:val="24"/>
              </w:rPr>
              <w:t>:</w:t>
            </w:r>
            <w:r w:rsidR="00A74093" w:rsidRPr="0015390E">
              <w:rPr>
                <w:rFonts w:ascii="Times New Roman" w:eastAsia="Times New Roman" w:hAnsi="Times New Roman" w:cs="Times New Roman"/>
                <w:b/>
                <w:bCs/>
                <w:color w:val="000000"/>
                <w:sz w:val="20"/>
                <w:szCs w:val="24"/>
              </w:rPr>
              <w:t xml:space="preserve"> </w:t>
            </w:r>
          </w:p>
          <w:p w14:paraId="15AD7632" w14:textId="53730ADD" w:rsidR="00AA3837" w:rsidRPr="0015390E" w:rsidRDefault="00405A3A"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Title:</w:t>
            </w:r>
            <w:r w:rsidR="00A74093" w:rsidRPr="0015390E">
              <w:rPr>
                <w:rFonts w:ascii="Times New Roman" w:eastAsia="Times New Roman" w:hAnsi="Times New Roman" w:cs="Times New Roman"/>
                <w:b/>
                <w:bCs/>
                <w:color w:val="000000"/>
                <w:sz w:val="20"/>
                <w:szCs w:val="24"/>
              </w:rPr>
              <w:t xml:space="preserve"> </w:t>
            </w:r>
          </w:p>
          <w:p w14:paraId="3A9C14BC" w14:textId="7F74B52B"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Phone:</w:t>
            </w:r>
            <w:r w:rsidR="00A74093" w:rsidRPr="0015390E">
              <w:rPr>
                <w:rFonts w:ascii="Times New Roman" w:eastAsia="Times New Roman" w:hAnsi="Times New Roman" w:cs="Times New Roman"/>
                <w:b/>
                <w:bCs/>
                <w:color w:val="000000"/>
                <w:sz w:val="20"/>
                <w:szCs w:val="24"/>
              </w:rPr>
              <w:t xml:space="preserve"> </w:t>
            </w:r>
          </w:p>
          <w:p w14:paraId="470A0379" w14:textId="3B57409C" w:rsidR="00413EF0" w:rsidRPr="0015390E" w:rsidRDefault="00AA3837" w:rsidP="00A74093">
            <w:pPr>
              <w:tabs>
                <w:tab w:val="left" w:pos="360"/>
              </w:tabs>
              <w:spacing w:before="120" w:after="120" w:line="240" w:lineRule="auto"/>
              <w:rPr>
                <w:rFonts w:ascii="Times New Roman" w:eastAsia="Times New Roman" w:hAnsi="Times New Roman" w:cs="Times New Roman"/>
                <w:sz w:val="20"/>
                <w:szCs w:val="20"/>
              </w:rPr>
            </w:pPr>
            <w:r w:rsidRPr="0015390E">
              <w:rPr>
                <w:rFonts w:ascii="Times New Roman" w:eastAsia="Times New Roman" w:hAnsi="Times New Roman" w:cs="Times New Roman"/>
                <w:b/>
                <w:bCs/>
                <w:color w:val="000000" w:themeColor="text1"/>
                <w:sz w:val="20"/>
                <w:szCs w:val="20"/>
              </w:rPr>
              <w:t>Email:</w:t>
            </w:r>
            <w:r w:rsidR="00A74093" w:rsidRPr="0015390E">
              <w:rPr>
                <w:rFonts w:ascii="Times New Roman" w:eastAsia="Times New Roman" w:hAnsi="Times New Roman" w:cs="Times New Roman"/>
                <w:b/>
                <w:bCs/>
                <w:color w:val="000000" w:themeColor="text1"/>
                <w:sz w:val="20"/>
                <w:szCs w:val="20"/>
              </w:rPr>
              <w:t xml:space="preserve"> </w:t>
            </w:r>
          </w:p>
        </w:tc>
        <w:tc>
          <w:tcPr>
            <w:tcW w:w="5040" w:type="dxa"/>
            <w:gridSpan w:val="10"/>
            <w:tcBorders>
              <w:top w:val="double" w:sz="4" w:space="0" w:color="auto"/>
              <w:left w:val="double" w:sz="4" w:space="0" w:color="auto"/>
              <w:bottom w:val="single" w:sz="4" w:space="0" w:color="auto"/>
            </w:tcBorders>
          </w:tcPr>
          <w:p w14:paraId="06180DE1" w14:textId="304B9801" w:rsidR="00AA3837" w:rsidRPr="0015390E" w:rsidRDefault="00413EF0" w:rsidP="00AA3837">
            <w:pPr>
              <w:tabs>
                <w:tab w:val="left" w:pos="540"/>
              </w:tabs>
              <w:spacing w:after="0" w:line="240" w:lineRule="auto"/>
              <w:jc w:val="both"/>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 </w:t>
            </w:r>
            <w:r w:rsidR="00AA3837"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2</w:t>
            </w:r>
            <w:r w:rsidR="00AA3837" w:rsidRPr="0015390E">
              <w:rPr>
                <w:rFonts w:ascii="Times New Roman" w:eastAsia="Times New Roman" w:hAnsi="Times New Roman" w:cs="Times New Roman"/>
                <w:b/>
                <w:bCs/>
                <w:color w:val="000000"/>
                <w:sz w:val="20"/>
                <w:szCs w:val="24"/>
              </w:rPr>
              <w:t>) FINANCIAL OFFICER</w:t>
            </w:r>
          </w:p>
          <w:p w14:paraId="63D9197F" w14:textId="10DF8AB3"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Name:</w:t>
            </w:r>
            <w:r w:rsidR="00A74093" w:rsidRPr="0015390E">
              <w:rPr>
                <w:rFonts w:ascii="Times New Roman" w:eastAsia="Times New Roman" w:hAnsi="Times New Roman" w:cs="Times New Roman"/>
                <w:b/>
                <w:bCs/>
                <w:color w:val="000000"/>
                <w:sz w:val="20"/>
                <w:szCs w:val="24"/>
              </w:rPr>
              <w:t xml:space="preserve"> </w:t>
            </w:r>
          </w:p>
          <w:p w14:paraId="6FB6CDD6" w14:textId="6AD8A069" w:rsidR="00405A3A" w:rsidRPr="0015390E" w:rsidRDefault="00405A3A"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Title:</w:t>
            </w:r>
            <w:r w:rsidR="00A74093" w:rsidRPr="0015390E">
              <w:rPr>
                <w:rFonts w:ascii="Times New Roman" w:eastAsia="Times New Roman" w:hAnsi="Times New Roman" w:cs="Times New Roman"/>
                <w:b/>
                <w:bCs/>
                <w:color w:val="000000"/>
                <w:sz w:val="20"/>
                <w:szCs w:val="24"/>
              </w:rPr>
              <w:t xml:space="preserve"> </w:t>
            </w:r>
          </w:p>
          <w:p w14:paraId="1AB41626" w14:textId="138EBC81" w:rsidR="00AA3837"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Phone:</w:t>
            </w:r>
            <w:r w:rsidR="00A74093" w:rsidRPr="0015390E">
              <w:rPr>
                <w:rFonts w:ascii="Times New Roman" w:eastAsia="Times New Roman" w:hAnsi="Times New Roman" w:cs="Times New Roman"/>
                <w:b/>
                <w:bCs/>
                <w:color w:val="000000"/>
                <w:sz w:val="20"/>
                <w:szCs w:val="24"/>
              </w:rPr>
              <w:t xml:space="preserve"> </w:t>
            </w:r>
          </w:p>
          <w:p w14:paraId="25577F32" w14:textId="65E26B1D" w:rsidR="00413EF0" w:rsidRPr="0015390E" w:rsidRDefault="00AA3837" w:rsidP="00A74093">
            <w:pPr>
              <w:tabs>
                <w:tab w:val="left" w:pos="540"/>
              </w:tabs>
              <w:spacing w:before="120" w:after="120" w:line="240" w:lineRule="auto"/>
              <w:rPr>
                <w:rFonts w:ascii="Times New Roman" w:eastAsia="Times New Roman" w:hAnsi="Times New Roman" w:cs="Times New Roman"/>
                <w:b/>
                <w:bCs/>
                <w:color w:val="000000"/>
                <w:sz w:val="20"/>
                <w:szCs w:val="20"/>
              </w:rPr>
            </w:pPr>
            <w:r w:rsidRPr="0015390E">
              <w:rPr>
                <w:rFonts w:ascii="Times New Roman" w:eastAsia="Times New Roman" w:hAnsi="Times New Roman" w:cs="Times New Roman"/>
                <w:b/>
                <w:bCs/>
                <w:color w:val="000000" w:themeColor="text1"/>
                <w:sz w:val="20"/>
                <w:szCs w:val="20"/>
              </w:rPr>
              <w:t>Email:</w:t>
            </w:r>
            <w:r w:rsidR="00A74093" w:rsidRPr="0015390E">
              <w:rPr>
                <w:rFonts w:ascii="Times New Roman" w:eastAsia="Times New Roman" w:hAnsi="Times New Roman" w:cs="Times New Roman"/>
                <w:b/>
                <w:bCs/>
                <w:color w:val="000000" w:themeColor="text1"/>
                <w:sz w:val="20"/>
                <w:szCs w:val="20"/>
              </w:rPr>
              <w:t xml:space="preserve"> </w:t>
            </w:r>
          </w:p>
        </w:tc>
      </w:tr>
      <w:tr w:rsidR="00413EF0" w:rsidRPr="0015390E" w14:paraId="452F072C" w14:textId="77777777" w:rsidTr="0015390E">
        <w:trPr>
          <w:cantSplit/>
          <w:trHeight w:hRule="exact" w:val="813"/>
          <w:jc w:val="center"/>
        </w:trPr>
        <w:tc>
          <w:tcPr>
            <w:tcW w:w="10965" w:type="dxa"/>
            <w:gridSpan w:val="20"/>
            <w:tcBorders>
              <w:top w:val="double" w:sz="4" w:space="0" w:color="auto"/>
              <w:bottom w:val="double" w:sz="4" w:space="0" w:color="auto"/>
            </w:tcBorders>
            <w:vAlign w:val="center"/>
          </w:tcPr>
          <w:p w14:paraId="740A2B60" w14:textId="7C58B0E3" w:rsidR="00413EF0" w:rsidRPr="0015390E" w:rsidRDefault="00413EF0" w:rsidP="00F52EF0">
            <w:pPr>
              <w:pStyle w:val="Default"/>
              <w:rPr>
                <w:sz w:val="16"/>
                <w:szCs w:val="16"/>
              </w:rPr>
            </w:pPr>
            <w:r w:rsidRPr="0015390E">
              <w:rPr>
                <w:color w:val="auto"/>
                <w:sz w:val="16"/>
                <w:szCs w:val="16"/>
              </w:rPr>
              <w:t xml:space="preserve">The facts affirmed by me in this proposal are truthful and I warrant </w:t>
            </w:r>
            <w:r w:rsidR="004356C9" w:rsidRPr="0015390E">
              <w:rPr>
                <w:color w:val="auto"/>
                <w:sz w:val="16"/>
                <w:szCs w:val="16"/>
              </w:rPr>
              <w:t>A</w:t>
            </w:r>
            <w:r w:rsidR="00CF5335" w:rsidRPr="0015390E">
              <w:rPr>
                <w:color w:val="auto"/>
                <w:sz w:val="16"/>
                <w:szCs w:val="16"/>
              </w:rPr>
              <w:t>pplicant</w:t>
            </w:r>
            <w:r w:rsidRPr="0015390E">
              <w:rPr>
                <w:color w:val="auto"/>
                <w:sz w:val="16"/>
                <w:szCs w:val="16"/>
              </w:rPr>
              <w:t xml:space="preserve"> is in compliance with the RFA terms and conditions, including HHSC’s Uniform Terms and Conditions and other RFA requirements</w:t>
            </w:r>
            <w:r w:rsidR="005C3F9A" w:rsidRPr="0015390E">
              <w:rPr>
                <w:color w:val="auto"/>
                <w:sz w:val="16"/>
                <w:szCs w:val="16"/>
              </w:rPr>
              <w:t>.</w:t>
            </w:r>
            <w:r w:rsidRPr="0015390E">
              <w:rPr>
                <w:color w:val="auto"/>
                <w:sz w:val="16"/>
                <w:szCs w:val="16"/>
              </w:rPr>
              <w:t xml:space="preserve"> I understand the truthfulness of the facts affirmed herein and the continuing compliance with these requirements are conditions precedent to the award of a </w:t>
            </w:r>
            <w:r w:rsidR="00147058" w:rsidRPr="0015390E">
              <w:rPr>
                <w:color w:val="auto"/>
                <w:sz w:val="16"/>
                <w:szCs w:val="16"/>
              </w:rPr>
              <w:t>Grant Agreement</w:t>
            </w:r>
            <w:r w:rsidRPr="0015390E">
              <w:rPr>
                <w:color w:val="auto"/>
                <w:sz w:val="16"/>
                <w:szCs w:val="16"/>
              </w:rPr>
              <w:t xml:space="preserve">. This document has been duly authorized by the governing body of </w:t>
            </w:r>
            <w:r w:rsidR="00147058" w:rsidRPr="0015390E">
              <w:rPr>
                <w:color w:val="auto"/>
                <w:sz w:val="16"/>
                <w:szCs w:val="16"/>
              </w:rPr>
              <w:t>A</w:t>
            </w:r>
            <w:r w:rsidR="00CF5335" w:rsidRPr="0015390E">
              <w:rPr>
                <w:color w:val="auto"/>
                <w:sz w:val="16"/>
                <w:szCs w:val="16"/>
              </w:rPr>
              <w:t>pplicant</w:t>
            </w:r>
            <w:r w:rsidRPr="0015390E">
              <w:rPr>
                <w:color w:val="auto"/>
                <w:sz w:val="16"/>
                <w:szCs w:val="16"/>
              </w:rPr>
              <w:t xml:space="preserve"> and I (the person signing below) am authorized to represent </w:t>
            </w:r>
            <w:r w:rsidR="00147058" w:rsidRPr="0015390E">
              <w:rPr>
                <w:color w:val="auto"/>
                <w:sz w:val="16"/>
                <w:szCs w:val="16"/>
              </w:rPr>
              <w:t>A</w:t>
            </w:r>
            <w:r w:rsidR="00CF5335" w:rsidRPr="0015390E">
              <w:rPr>
                <w:color w:val="auto"/>
                <w:sz w:val="16"/>
                <w:szCs w:val="16"/>
              </w:rPr>
              <w:t>pplicant</w:t>
            </w:r>
            <w:r w:rsidRPr="0015390E">
              <w:rPr>
                <w:color w:val="auto"/>
                <w:sz w:val="16"/>
                <w:szCs w:val="16"/>
              </w:rPr>
              <w:t>.</w:t>
            </w:r>
          </w:p>
        </w:tc>
      </w:tr>
      <w:tr w:rsidR="00413EF0" w:rsidRPr="0015390E" w14:paraId="78109251" w14:textId="77777777" w:rsidTr="00FF3AC6">
        <w:trPr>
          <w:cantSplit/>
          <w:trHeight w:val="249"/>
          <w:jc w:val="center"/>
        </w:trPr>
        <w:tc>
          <w:tcPr>
            <w:tcW w:w="3945" w:type="dxa"/>
            <w:gridSpan w:val="6"/>
            <w:tcBorders>
              <w:top w:val="double" w:sz="4" w:space="0" w:color="auto"/>
              <w:bottom w:val="nil"/>
              <w:right w:val="nil"/>
            </w:tcBorders>
          </w:tcPr>
          <w:p w14:paraId="38330238" w14:textId="6D711793" w:rsidR="00413EF0" w:rsidRPr="0015390E" w:rsidRDefault="00413EF0" w:rsidP="00FF3AC6">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3</w:t>
            </w:r>
            <w:r w:rsidRPr="0015390E">
              <w:rPr>
                <w:rFonts w:ascii="Times New Roman" w:eastAsia="Times New Roman" w:hAnsi="Times New Roman" w:cs="Times New Roman"/>
                <w:b/>
                <w:bCs/>
                <w:color w:val="000000"/>
                <w:sz w:val="20"/>
                <w:szCs w:val="24"/>
              </w:rPr>
              <w:t>)</w:t>
            </w:r>
            <w:r w:rsidR="00FF3AC6">
              <w:rPr>
                <w:rFonts w:ascii="Times New Roman" w:eastAsia="Times New Roman" w:hAnsi="Times New Roman" w:cs="Times New Roman"/>
                <w:b/>
                <w:bCs/>
                <w:color w:val="000000"/>
                <w:sz w:val="20"/>
                <w:szCs w:val="24"/>
              </w:rPr>
              <w:t xml:space="preserve"> </w:t>
            </w:r>
            <w:r w:rsidRPr="0015390E">
              <w:rPr>
                <w:rFonts w:ascii="Times New Roman" w:eastAsia="Times New Roman" w:hAnsi="Times New Roman" w:cs="Times New Roman"/>
                <w:b/>
                <w:bCs/>
                <w:color w:val="000000"/>
                <w:sz w:val="20"/>
                <w:szCs w:val="24"/>
              </w:rPr>
              <w:t>AUTHORIZED</w:t>
            </w:r>
            <w:r w:rsidR="00FF3AC6">
              <w:rPr>
                <w:rFonts w:ascii="Times New Roman" w:eastAsia="Times New Roman" w:hAnsi="Times New Roman" w:cs="Times New Roman"/>
                <w:b/>
                <w:bCs/>
                <w:color w:val="000000"/>
                <w:sz w:val="20"/>
                <w:szCs w:val="24"/>
              </w:rPr>
              <w:t xml:space="preserve"> </w:t>
            </w:r>
            <w:r w:rsidRPr="0015390E">
              <w:rPr>
                <w:rFonts w:ascii="Times New Roman" w:eastAsia="Times New Roman" w:hAnsi="Times New Roman" w:cs="Times New Roman"/>
                <w:b/>
                <w:bCs/>
                <w:color w:val="000000"/>
                <w:sz w:val="20"/>
                <w:szCs w:val="24"/>
              </w:rPr>
              <w:t>REPRESENTATIVE</w:t>
            </w:r>
          </w:p>
        </w:tc>
        <w:tc>
          <w:tcPr>
            <w:tcW w:w="1980" w:type="dxa"/>
            <w:gridSpan w:val="4"/>
            <w:tcBorders>
              <w:top w:val="double" w:sz="4" w:space="0" w:color="auto"/>
              <w:left w:val="nil"/>
              <w:bottom w:val="nil"/>
              <w:right w:val="single" w:sz="4" w:space="0" w:color="auto"/>
            </w:tcBorders>
          </w:tcPr>
          <w:p w14:paraId="17E8F304" w14:textId="77777777" w:rsidR="00413EF0" w:rsidRPr="0015390E" w:rsidRDefault="00413EF0" w:rsidP="00413EF0">
            <w:pPr>
              <w:tabs>
                <w:tab w:val="left" w:pos="360"/>
              </w:tabs>
              <w:spacing w:after="0" w:line="240" w:lineRule="auto"/>
              <w:jc w:val="right"/>
              <w:rPr>
                <w:rFonts w:ascii="Times New Roman" w:eastAsia="Times New Roman" w:hAnsi="Times New Roman" w:cs="Times New Roman"/>
                <w:sz w:val="24"/>
                <w:szCs w:val="18"/>
              </w:rPr>
            </w:pPr>
            <w:r w:rsidRPr="0015390E">
              <w:rPr>
                <w:rFonts w:ascii="Times New Roman" w:eastAsia="Times New Roman" w:hAnsi="Times New Roman" w:cs="Times New Roman"/>
                <w:b/>
                <w:bCs/>
                <w:sz w:val="18"/>
                <w:szCs w:val="18"/>
              </w:rPr>
              <w:t>Check if change</w:t>
            </w:r>
            <w:r w:rsidRPr="0015390E">
              <w:rPr>
                <w:rFonts w:ascii="Times New Roman" w:eastAsia="Times New Roman" w:hAnsi="Times New Roman" w:cs="Times New Roman"/>
                <w:sz w:val="24"/>
                <w:szCs w:val="18"/>
              </w:rPr>
              <w:t xml:space="preserve">   </w:t>
            </w:r>
            <w:r w:rsidRPr="0015390E">
              <w:rPr>
                <w:rFonts w:ascii="Times New Roman" w:eastAsia="Times New Roman" w:hAnsi="Times New Roman" w:cs="Times New Roman"/>
                <w:sz w:val="24"/>
                <w:szCs w:val="18"/>
              </w:rPr>
              <w:fldChar w:fldCharType="begin">
                <w:ffData>
                  <w:name w:val=""/>
                  <w:enabled/>
                  <w:calcOnExit w:val="0"/>
                  <w:checkBox>
                    <w:sizeAuto/>
                    <w:default w:val="0"/>
                  </w:checkBox>
                </w:ffData>
              </w:fldChar>
            </w:r>
            <w:r w:rsidRPr="0015390E">
              <w:rPr>
                <w:rFonts w:ascii="Times New Roman" w:eastAsia="Times New Roman" w:hAnsi="Times New Roman" w:cs="Times New Roman"/>
                <w:sz w:val="24"/>
                <w:szCs w:val="18"/>
              </w:rPr>
              <w:instrText xml:space="preserve"> FORMCHECKBOX </w:instrText>
            </w:r>
            <w:r w:rsidRPr="0015390E">
              <w:rPr>
                <w:rFonts w:ascii="Times New Roman" w:eastAsia="Times New Roman" w:hAnsi="Times New Roman" w:cs="Times New Roman"/>
                <w:sz w:val="24"/>
                <w:szCs w:val="18"/>
              </w:rPr>
            </w:r>
            <w:r w:rsidRPr="0015390E">
              <w:rPr>
                <w:rFonts w:ascii="Times New Roman" w:eastAsia="Times New Roman" w:hAnsi="Times New Roman" w:cs="Times New Roman"/>
                <w:sz w:val="24"/>
                <w:szCs w:val="18"/>
              </w:rPr>
              <w:fldChar w:fldCharType="separate"/>
            </w:r>
            <w:r w:rsidRPr="0015390E">
              <w:rPr>
                <w:rFonts w:ascii="Times New Roman" w:eastAsia="Times New Roman" w:hAnsi="Times New Roman" w:cs="Times New Roman"/>
                <w:sz w:val="24"/>
                <w:szCs w:val="18"/>
              </w:rPr>
              <w:fldChar w:fldCharType="end"/>
            </w:r>
          </w:p>
        </w:tc>
        <w:tc>
          <w:tcPr>
            <w:tcW w:w="5040" w:type="dxa"/>
            <w:gridSpan w:val="10"/>
            <w:tcBorders>
              <w:top w:val="double" w:sz="4" w:space="0" w:color="auto"/>
              <w:left w:val="single" w:sz="4" w:space="0" w:color="auto"/>
              <w:bottom w:val="nil"/>
            </w:tcBorders>
          </w:tcPr>
          <w:p w14:paraId="5EBF9DAB" w14:textId="5F133A60" w:rsidR="00413EF0" w:rsidRPr="0015390E" w:rsidRDefault="00413EF0" w:rsidP="00FF3AC6">
            <w:pPr>
              <w:tabs>
                <w:tab w:val="left" w:pos="540"/>
              </w:tabs>
              <w:spacing w:after="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1</w:t>
            </w:r>
            <w:r w:rsidR="00F52EF0" w:rsidRPr="0015390E">
              <w:rPr>
                <w:rFonts w:ascii="Times New Roman" w:eastAsia="Times New Roman" w:hAnsi="Times New Roman" w:cs="Times New Roman"/>
                <w:b/>
                <w:bCs/>
                <w:color w:val="000000"/>
                <w:sz w:val="20"/>
                <w:szCs w:val="24"/>
              </w:rPr>
              <w:t>4</w:t>
            </w:r>
            <w:r w:rsidRPr="0015390E">
              <w:rPr>
                <w:rFonts w:ascii="Times New Roman" w:eastAsia="Times New Roman" w:hAnsi="Times New Roman" w:cs="Times New Roman"/>
                <w:b/>
                <w:bCs/>
                <w:color w:val="000000"/>
                <w:sz w:val="20"/>
                <w:szCs w:val="24"/>
              </w:rPr>
              <w:t>) SIGNATURE OF AUTHORIZED REPRESENTATIVE</w:t>
            </w:r>
          </w:p>
        </w:tc>
      </w:tr>
      <w:tr w:rsidR="00A74093" w:rsidRPr="0015390E" w14:paraId="4C6E78A0" w14:textId="77777777" w:rsidTr="0015390E">
        <w:trPr>
          <w:cantSplit/>
          <w:trHeight w:val="825"/>
          <w:jc w:val="center"/>
        </w:trPr>
        <w:tc>
          <w:tcPr>
            <w:tcW w:w="5925" w:type="dxa"/>
            <w:gridSpan w:val="10"/>
            <w:vMerge w:val="restart"/>
            <w:tcBorders>
              <w:top w:val="nil"/>
              <w:right w:val="single" w:sz="4" w:space="0" w:color="auto"/>
            </w:tcBorders>
          </w:tcPr>
          <w:p w14:paraId="1B9F1084" w14:textId="50266D05"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Name: </w:t>
            </w:r>
          </w:p>
          <w:p w14:paraId="40494B48" w14:textId="32256DFB"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Title: </w:t>
            </w:r>
          </w:p>
          <w:p w14:paraId="56D9CCE4" w14:textId="60F91232"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Phone: </w:t>
            </w:r>
          </w:p>
          <w:p w14:paraId="2DEB75FF" w14:textId="4E3BE41A" w:rsidR="00A74093" w:rsidRPr="0015390E" w:rsidRDefault="00A74093" w:rsidP="00A74093">
            <w:pPr>
              <w:tabs>
                <w:tab w:val="left" w:pos="540"/>
              </w:tabs>
              <w:spacing w:before="120" w:after="120" w:line="240" w:lineRule="auto"/>
              <w:rPr>
                <w:rFonts w:ascii="Times New Roman" w:eastAsia="Times New Roman" w:hAnsi="Times New Roman" w:cs="Times New Roman"/>
                <w:b/>
                <w:bCs/>
                <w:color w:val="000000"/>
                <w:sz w:val="20"/>
                <w:szCs w:val="24"/>
              </w:rPr>
            </w:pPr>
            <w:r w:rsidRPr="0015390E">
              <w:rPr>
                <w:rFonts w:ascii="Times New Roman" w:eastAsia="Times New Roman" w:hAnsi="Times New Roman" w:cs="Times New Roman"/>
                <w:b/>
                <w:bCs/>
                <w:color w:val="000000"/>
                <w:sz w:val="20"/>
                <w:szCs w:val="24"/>
              </w:rPr>
              <w:t xml:space="preserve">Email: </w:t>
            </w:r>
          </w:p>
          <w:p w14:paraId="3D1A80EB"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p w14:paraId="3CD08393"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p w14:paraId="26546DD4" w14:textId="77777777" w:rsidR="00A74093" w:rsidRPr="0015390E" w:rsidRDefault="00A74093" w:rsidP="00413EF0">
            <w:pPr>
              <w:spacing w:after="0" w:line="240" w:lineRule="auto"/>
              <w:ind w:left="750" w:firstLine="720"/>
              <w:jc w:val="both"/>
              <w:rPr>
                <w:rFonts w:ascii="Times New Roman" w:eastAsia="Times New Roman" w:hAnsi="Times New Roman" w:cs="Times New Roman"/>
                <w:color w:val="000000"/>
                <w:sz w:val="10"/>
                <w:szCs w:val="18"/>
              </w:rPr>
            </w:pPr>
          </w:p>
          <w:p w14:paraId="1006262D" w14:textId="77777777" w:rsidR="00A74093" w:rsidRPr="0015390E" w:rsidRDefault="00A74093" w:rsidP="00413EF0">
            <w:pPr>
              <w:tabs>
                <w:tab w:val="left" w:pos="360"/>
              </w:tabs>
              <w:spacing w:after="0" w:line="240" w:lineRule="auto"/>
              <w:ind w:hanging="150"/>
              <w:jc w:val="both"/>
              <w:rPr>
                <w:rFonts w:ascii="Times New Roman" w:eastAsia="Times New Roman" w:hAnsi="Times New Roman" w:cs="Times New Roman"/>
                <w:sz w:val="20"/>
                <w:szCs w:val="18"/>
              </w:rPr>
            </w:pPr>
          </w:p>
        </w:tc>
        <w:tc>
          <w:tcPr>
            <w:tcW w:w="5040" w:type="dxa"/>
            <w:gridSpan w:val="10"/>
            <w:tcBorders>
              <w:top w:val="nil"/>
              <w:left w:val="single" w:sz="4" w:space="0" w:color="auto"/>
            </w:tcBorders>
          </w:tcPr>
          <w:p w14:paraId="56F33CC0"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r>
      <w:tr w:rsidR="00A74093" w:rsidRPr="0015390E" w14:paraId="63BBED84" w14:textId="77777777" w:rsidTr="0015390E">
        <w:trPr>
          <w:cantSplit/>
          <w:trHeight w:val="294"/>
          <w:jc w:val="center"/>
        </w:trPr>
        <w:tc>
          <w:tcPr>
            <w:tcW w:w="5925" w:type="dxa"/>
            <w:gridSpan w:val="10"/>
            <w:vMerge/>
            <w:tcBorders>
              <w:right w:val="single" w:sz="4" w:space="0" w:color="auto"/>
            </w:tcBorders>
          </w:tcPr>
          <w:p w14:paraId="17B6D0D5" w14:textId="77777777" w:rsidR="00A74093" w:rsidRPr="0015390E" w:rsidRDefault="00A74093" w:rsidP="00413EF0">
            <w:pPr>
              <w:tabs>
                <w:tab w:val="left" w:pos="360"/>
              </w:tabs>
              <w:spacing w:after="0" w:line="240" w:lineRule="auto"/>
              <w:jc w:val="both"/>
              <w:rPr>
                <w:rFonts w:ascii="Times New Roman" w:eastAsia="Times New Roman" w:hAnsi="Times New Roman" w:cs="Times New Roman"/>
                <w:color w:val="000000"/>
                <w:sz w:val="20"/>
                <w:szCs w:val="18"/>
              </w:rPr>
            </w:pPr>
          </w:p>
        </w:tc>
        <w:tc>
          <w:tcPr>
            <w:tcW w:w="5040" w:type="dxa"/>
            <w:gridSpan w:val="10"/>
            <w:tcBorders>
              <w:top w:val="nil"/>
              <w:left w:val="single" w:sz="4" w:space="0" w:color="auto"/>
            </w:tcBorders>
          </w:tcPr>
          <w:p w14:paraId="5B76482E"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r>
      <w:tr w:rsidR="00A74093" w:rsidRPr="0015390E" w14:paraId="7D9C3FD6" w14:textId="77777777" w:rsidTr="0015390E">
        <w:trPr>
          <w:cantSplit/>
          <w:trHeight w:val="257"/>
          <w:jc w:val="center"/>
        </w:trPr>
        <w:tc>
          <w:tcPr>
            <w:tcW w:w="5925" w:type="dxa"/>
            <w:gridSpan w:val="10"/>
            <w:vMerge/>
            <w:tcBorders>
              <w:right w:val="single" w:sz="4" w:space="0" w:color="auto"/>
            </w:tcBorders>
          </w:tcPr>
          <w:p w14:paraId="69E70736"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c>
          <w:tcPr>
            <w:tcW w:w="5040" w:type="dxa"/>
            <w:gridSpan w:val="10"/>
            <w:tcBorders>
              <w:top w:val="single" w:sz="4" w:space="0" w:color="auto"/>
              <w:left w:val="single" w:sz="4" w:space="0" w:color="auto"/>
              <w:bottom w:val="nil"/>
            </w:tcBorders>
          </w:tcPr>
          <w:p w14:paraId="5F0C8020" w14:textId="70EBFB09" w:rsidR="00A74093" w:rsidRPr="0015390E" w:rsidRDefault="00A74093" w:rsidP="00413EF0">
            <w:pPr>
              <w:tabs>
                <w:tab w:val="left" w:pos="540"/>
              </w:tabs>
              <w:spacing w:after="0" w:line="240" w:lineRule="auto"/>
              <w:jc w:val="both"/>
              <w:rPr>
                <w:rFonts w:ascii="Times New Roman" w:eastAsia="Times New Roman" w:hAnsi="Times New Roman" w:cs="Times New Roman"/>
                <w:b/>
                <w:bCs/>
                <w:color w:val="000000"/>
                <w:sz w:val="20"/>
                <w:szCs w:val="24"/>
                <w:lang w:val="fr-FR"/>
              </w:rPr>
            </w:pPr>
            <w:r w:rsidRPr="0015390E">
              <w:rPr>
                <w:rFonts w:ascii="Times New Roman" w:eastAsia="Times New Roman" w:hAnsi="Times New Roman" w:cs="Times New Roman"/>
                <w:b/>
                <w:bCs/>
                <w:color w:val="000000"/>
                <w:sz w:val="20"/>
                <w:szCs w:val="24"/>
                <w:lang w:val="fr-FR"/>
              </w:rPr>
              <w:t>15)  DATE </w:t>
            </w:r>
          </w:p>
        </w:tc>
      </w:tr>
      <w:tr w:rsidR="00A74093" w:rsidRPr="0015390E" w14:paraId="666C962D" w14:textId="77777777" w:rsidTr="00FF3AC6">
        <w:trPr>
          <w:cantSplit/>
          <w:trHeight w:hRule="exact" w:val="369"/>
          <w:jc w:val="center"/>
        </w:trPr>
        <w:tc>
          <w:tcPr>
            <w:tcW w:w="5925" w:type="dxa"/>
            <w:gridSpan w:val="10"/>
            <w:vMerge/>
            <w:tcBorders>
              <w:bottom w:val="double" w:sz="4" w:space="0" w:color="auto"/>
              <w:right w:val="single" w:sz="4" w:space="0" w:color="auto"/>
            </w:tcBorders>
          </w:tcPr>
          <w:p w14:paraId="4587F61D"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rPr>
            </w:pPr>
          </w:p>
        </w:tc>
        <w:tc>
          <w:tcPr>
            <w:tcW w:w="585" w:type="dxa"/>
            <w:tcBorders>
              <w:top w:val="nil"/>
              <w:left w:val="single" w:sz="4" w:space="0" w:color="auto"/>
              <w:bottom w:val="double" w:sz="4" w:space="0" w:color="auto"/>
              <w:right w:val="nil"/>
            </w:tcBorders>
          </w:tcPr>
          <w:p w14:paraId="0BF99B64" w14:textId="77777777" w:rsidR="00A74093" w:rsidRPr="0015390E" w:rsidRDefault="00A74093" w:rsidP="00413EF0">
            <w:pPr>
              <w:tabs>
                <w:tab w:val="left" w:pos="540"/>
              </w:tabs>
              <w:spacing w:after="0" w:line="240" w:lineRule="auto"/>
              <w:jc w:val="both"/>
              <w:rPr>
                <w:rFonts w:ascii="Times New Roman" w:eastAsia="Times New Roman" w:hAnsi="Times New Roman" w:cs="Times New Roman"/>
                <w:color w:val="000000"/>
                <w:sz w:val="20"/>
                <w:szCs w:val="24"/>
                <w:lang w:val="fr-FR"/>
              </w:rPr>
            </w:pPr>
          </w:p>
        </w:tc>
        <w:tc>
          <w:tcPr>
            <w:tcW w:w="4455" w:type="dxa"/>
            <w:gridSpan w:val="9"/>
            <w:tcBorders>
              <w:top w:val="nil"/>
              <w:left w:val="nil"/>
              <w:bottom w:val="double" w:sz="4" w:space="0" w:color="auto"/>
            </w:tcBorders>
          </w:tcPr>
          <w:p w14:paraId="01CB118A" w14:textId="77777777" w:rsidR="00A74093" w:rsidRPr="0015390E" w:rsidRDefault="00A74093" w:rsidP="00FF3AC6">
            <w:pPr>
              <w:tabs>
                <w:tab w:val="left" w:pos="390"/>
              </w:tabs>
              <w:spacing w:after="0" w:line="240" w:lineRule="auto"/>
              <w:ind w:left="-240"/>
              <w:jc w:val="both"/>
              <w:rPr>
                <w:rFonts w:ascii="Times New Roman" w:eastAsia="Times New Roman" w:hAnsi="Times New Roman" w:cs="Times New Roman"/>
                <w:color w:val="000000"/>
                <w:sz w:val="20"/>
                <w:szCs w:val="24"/>
                <w:lang w:val="fr-FR"/>
              </w:rPr>
            </w:pPr>
            <w:r w:rsidRPr="0015390E">
              <w:rPr>
                <w:rFonts w:ascii="Times New Roman" w:eastAsia="Times New Roman" w:hAnsi="Times New Roman" w:cs="Times New Roman"/>
                <w:color w:val="000000"/>
                <w:sz w:val="20"/>
                <w:szCs w:val="24"/>
              </w:rPr>
              <w:fldChar w:fldCharType="begin">
                <w:ffData>
                  <w:name w:val="Text25"/>
                  <w:enabled/>
                  <w:calcOnExit w:val="0"/>
                  <w:textInput/>
                </w:ffData>
              </w:fldChar>
            </w:r>
            <w:r w:rsidRPr="0015390E">
              <w:rPr>
                <w:rFonts w:ascii="Times New Roman" w:eastAsia="Times New Roman" w:hAnsi="Times New Roman" w:cs="Times New Roman"/>
                <w:color w:val="000000"/>
                <w:sz w:val="20"/>
                <w:szCs w:val="24"/>
              </w:rPr>
              <w:instrText xml:space="preserve"> FORMTEXT </w:instrText>
            </w:r>
            <w:r w:rsidRPr="0015390E">
              <w:rPr>
                <w:rFonts w:ascii="Times New Roman" w:eastAsia="Times New Roman" w:hAnsi="Times New Roman" w:cs="Times New Roman"/>
                <w:color w:val="000000"/>
                <w:sz w:val="20"/>
                <w:szCs w:val="24"/>
              </w:rPr>
            </w:r>
            <w:r w:rsidRPr="0015390E">
              <w:rPr>
                <w:rFonts w:ascii="Times New Roman" w:eastAsia="Times New Roman" w:hAnsi="Times New Roman" w:cs="Times New Roman"/>
                <w:color w:val="000000"/>
                <w:sz w:val="20"/>
                <w:szCs w:val="24"/>
              </w:rPr>
              <w:fldChar w:fldCharType="separate"/>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Arial Unicode MS" w:hAnsi="Times New Roman" w:cs="Times New Roman"/>
                <w:noProof/>
                <w:color w:val="000000"/>
                <w:sz w:val="20"/>
                <w:szCs w:val="24"/>
              </w:rPr>
              <w:t> </w:t>
            </w:r>
            <w:r w:rsidRPr="0015390E">
              <w:rPr>
                <w:rFonts w:ascii="Times New Roman" w:eastAsia="Times New Roman" w:hAnsi="Times New Roman" w:cs="Times New Roman"/>
                <w:color w:val="000000"/>
                <w:sz w:val="20"/>
                <w:szCs w:val="24"/>
              </w:rPr>
              <w:fldChar w:fldCharType="end"/>
            </w:r>
          </w:p>
        </w:tc>
      </w:tr>
    </w:tbl>
    <w:p w14:paraId="2622ACE9" w14:textId="77777777" w:rsidR="00E2066F" w:rsidRDefault="00E2066F" w:rsidP="00852679">
      <w:pPr>
        <w:pStyle w:val="ListParagraph"/>
        <w:tabs>
          <w:tab w:val="left" w:pos="360"/>
        </w:tabs>
        <w:ind w:left="360"/>
        <w:rPr>
          <w:b/>
          <w:bCs/>
          <w:sz w:val="28"/>
          <w:szCs w:val="28"/>
        </w:rPr>
      </w:pPr>
    </w:p>
    <w:p w14:paraId="161B007A" w14:textId="77777777" w:rsidR="003876F7" w:rsidRDefault="003876F7" w:rsidP="006119FB">
      <w:pPr>
        <w:spacing w:after="0" w:line="259" w:lineRule="auto"/>
        <w:contextualSpacing/>
        <w:jc w:val="center"/>
        <w:rPr>
          <w:ins w:id="1" w:author="Rainosek,Riley (HHSC)" w:date="2026-01-09T08:31:00Z" w16du:dateUtc="2026-01-09T14:31:00Z"/>
          <w:rFonts w:ascii="Times New Roman" w:eastAsia="Times New Roman" w:hAnsi="Times New Roman" w:cs="Times New Roman"/>
          <w:b/>
          <w:bCs/>
          <w:smallCaps/>
          <w:color w:val="000000" w:themeColor="text1"/>
          <w:sz w:val="28"/>
          <w:szCs w:val="28"/>
        </w:rPr>
      </w:pPr>
    </w:p>
    <w:p w14:paraId="578B8ADB" w14:textId="5EECCF4C" w:rsidR="00C26D18" w:rsidRPr="00CD32B2" w:rsidRDefault="00C26D18" w:rsidP="006119FB">
      <w:pPr>
        <w:spacing w:after="0" w:line="259" w:lineRule="auto"/>
        <w:contextualSpacing/>
        <w:jc w:val="center"/>
        <w:rPr>
          <w:rFonts w:ascii="Times New Roman Bold" w:eastAsia="Times New Roman" w:hAnsi="Times New Roman Bold" w:cs="Times New Roman"/>
          <w:b/>
          <w:bCs/>
          <w:smallCaps/>
          <w:color w:val="000000"/>
          <w:sz w:val="28"/>
          <w:szCs w:val="28"/>
        </w:rPr>
      </w:pPr>
      <w:r w:rsidRPr="0015390E">
        <w:rPr>
          <w:rFonts w:ascii="Times New Roman" w:eastAsia="Times New Roman" w:hAnsi="Times New Roman" w:cs="Times New Roman"/>
          <w:b/>
          <w:bCs/>
          <w:smallCaps/>
          <w:color w:val="000000" w:themeColor="text1"/>
          <w:sz w:val="28"/>
          <w:szCs w:val="28"/>
        </w:rPr>
        <w:lastRenderedPageBreak/>
        <w:t>Form A</w:t>
      </w:r>
      <w:r>
        <w:rPr>
          <w:rFonts w:ascii="Times New Roman" w:eastAsia="Times New Roman" w:hAnsi="Times New Roman" w:cs="Times New Roman"/>
          <w:b/>
          <w:bCs/>
          <w:smallCaps/>
          <w:color w:val="000000" w:themeColor="text1"/>
          <w:sz w:val="28"/>
          <w:szCs w:val="28"/>
        </w:rPr>
        <w:t xml:space="preserve">: </w:t>
      </w:r>
      <w:r w:rsidRPr="00CD32B2">
        <w:rPr>
          <w:rFonts w:ascii="Times New Roman Bold" w:eastAsia="Times New Roman" w:hAnsi="Times New Roman Bold" w:cs="Times New Roman"/>
          <w:b/>
          <w:bCs/>
          <w:smallCaps/>
          <w:color w:val="000000" w:themeColor="text1"/>
          <w:sz w:val="28"/>
          <w:szCs w:val="28"/>
        </w:rPr>
        <w:t>Face Page – Applicant Information</w:t>
      </w:r>
      <w:r>
        <w:rPr>
          <w:rFonts w:ascii="Times New Roman Bold" w:eastAsia="Times New Roman" w:hAnsi="Times New Roman Bold" w:cs="Times New Roman"/>
          <w:b/>
          <w:bCs/>
          <w:smallCaps/>
          <w:color w:val="000000" w:themeColor="text1"/>
          <w:sz w:val="28"/>
          <w:szCs w:val="28"/>
        </w:rPr>
        <w:t xml:space="preserve"> Instructions</w:t>
      </w:r>
    </w:p>
    <w:p w14:paraId="5B2FBEB4" w14:textId="1BCC1B58" w:rsidR="00BB16DD" w:rsidRPr="0015390E" w:rsidRDefault="00BB16DD" w:rsidP="00F3377A">
      <w:pPr>
        <w:pStyle w:val="ListParagraph"/>
        <w:tabs>
          <w:tab w:val="left" w:pos="360"/>
        </w:tabs>
        <w:ind w:left="360"/>
        <w:rPr>
          <w:rFonts w:ascii="Times New Roman" w:hAnsi="Times New Roman"/>
          <w:sz w:val="20"/>
          <w:szCs w:val="20"/>
        </w:rPr>
      </w:pPr>
      <w:r w:rsidRPr="0015390E">
        <w:rPr>
          <w:rFonts w:ascii="Times New Roman" w:hAnsi="Times New Roman"/>
          <w:sz w:val="20"/>
          <w:szCs w:val="20"/>
        </w:rPr>
        <w:t xml:space="preserve">This form provides basic information about </w:t>
      </w:r>
      <w:r w:rsidR="00CF5335" w:rsidRPr="0015390E">
        <w:rPr>
          <w:rFonts w:ascii="Times New Roman" w:hAnsi="Times New Roman"/>
          <w:sz w:val="20"/>
          <w:szCs w:val="20"/>
        </w:rPr>
        <w:t>Applicant</w:t>
      </w:r>
      <w:r w:rsidRPr="0015390E">
        <w:rPr>
          <w:rFonts w:ascii="Times New Roman" w:hAnsi="Times New Roman"/>
          <w:sz w:val="20"/>
          <w:szCs w:val="20"/>
        </w:rPr>
        <w:t xml:space="preserve"> and the proposed Project with the </w:t>
      </w:r>
      <w:r w:rsidR="00C26D18">
        <w:rPr>
          <w:rFonts w:ascii="Times New Roman" w:hAnsi="Times New Roman"/>
          <w:sz w:val="20"/>
          <w:szCs w:val="20"/>
        </w:rPr>
        <w:t xml:space="preserve">Texas </w:t>
      </w:r>
      <w:r w:rsidRPr="0015390E">
        <w:rPr>
          <w:rFonts w:ascii="Times New Roman" w:hAnsi="Times New Roman"/>
          <w:sz w:val="20"/>
          <w:szCs w:val="20"/>
        </w:rPr>
        <w:t xml:space="preserve">Health and Human Services Commission (HHSC), including the signature of the authorized representative. It is the cover page of the Application and is required to be completed. Signature affirms the facts contained in </w:t>
      </w:r>
      <w:r w:rsidR="00CF5335" w:rsidRPr="0015390E">
        <w:rPr>
          <w:rFonts w:ascii="Times New Roman" w:hAnsi="Times New Roman"/>
          <w:sz w:val="20"/>
          <w:szCs w:val="20"/>
        </w:rPr>
        <w:t>Applicant</w:t>
      </w:r>
      <w:r w:rsidRPr="0015390E">
        <w:rPr>
          <w:rFonts w:ascii="Times New Roman" w:hAnsi="Times New Roman"/>
          <w:sz w:val="20"/>
          <w:szCs w:val="20"/>
        </w:rPr>
        <w:t xml:space="preserve">’s </w:t>
      </w:r>
      <w:r w:rsidR="00C26D18">
        <w:rPr>
          <w:rFonts w:ascii="Times New Roman" w:hAnsi="Times New Roman"/>
          <w:sz w:val="20"/>
          <w:szCs w:val="20"/>
        </w:rPr>
        <w:t>r</w:t>
      </w:r>
      <w:r w:rsidRPr="0015390E">
        <w:rPr>
          <w:rFonts w:ascii="Times New Roman" w:hAnsi="Times New Roman"/>
          <w:sz w:val="20"/>
          <w:szCs w:val="20"/>
        </w:rPr>
        <w:t xml:space="preserve">esponse are truthful and </w:t>
      </w:r>
      <w:r w:rsidR="00CF5335" w:rsidRPr="0015390E">
        <w:rPr>
          <w:rFonts w:ascii="Times New Roman" w:hAnsi="Times New Roman"/>
          <w:sz w:val="20"/>
          <w:szCs w:val="20"/>
        </w:rPr>
        <w:t>Applicant</w:t>
      </w:r>
      <w:r w:rsidRPr="0015390E">
        <w:rPr>
          <w:rFonts w:ascii="Times New Roman" w:hAnsi="Times New Roman"/>
          <w:sz w:val="20"/>
          <w:szCs w:val="20"/>
        </w:rPr>
        <w:t xml:space="preserve"> is in compliance with the RFA terms and conditions, including </w:t>
      </w:r>
      <w:r w:rsidR="00147058" w:rsidRPr="0015390E">
        <w:rPr>
          <w:rFonts w:ascii="Times New Roman" w:hAnsi="Times New Roman"/>
          <w:sz w:val="20"/>
          <w:szCs w:val="20"/>
        </w:rPr>
        <w:t xml:space="preserve">HHSC’s </w:t>
      </w:r>
      <w:r w:rsidR="00147058" w:rsidRPr="000F0A08">
        <w:rPr>
          <w:rFonts w:ascii="Times New Roman" w:hAnsi="Times New Roman"/>
          <w:sz w:val="20"/>
          <w:szCs w:val="20"/>
          <w:u w:val="single"/>
        </w:rPr>
        <w:t xml:space="preserve">Exhibit B, HHS Uniform Terms and Conditions – Grant, Version </w:t>
      </w:r>
      <w:r w:rsidR="00470E69" w:rsidRPr="000F0A08">
        <w:rPr>
          <w:rFonts w:ascii="Times New Roman" w:hAnsi="Times New Roman"/>
          <w:sz w:val="20"/>
          <w:szCs w:val="20"/>
          <w:u w:val="single"/>
        </w:rPr>
        <w:t>3.</w:t>
      </w:r>
      <w:r w:rsidR="002C2EF1" w:rsidRPr="000F0A08">
        <w:rPr>
          <w:rFonts w:ascii="Times New Roman" w:hAnsi="Times New Roman"/>
          <w:sz w:val="20"/>
          <w:szCs w:val="20"/>
          <w:u w:val="single"/>
        </w:rPr>
        <w:t>5</w:t>
      </w:r>
      <w:r w:rsidR="00147058" w:rsidRPr="0015390E">
        <w:rPr>
          <w:rFonts w:ascii="Times New Roman" w:hAnsi="Times New Roman"/>
          <w:sz w:val="20"/>
          <w:szCs w:val="20"/>
        </w:rPr>
        <w:t xml:space="preserve">, Effective </w:t>
      </w:r>
      <w:r w:rsidR="00470E69" w:rsidRPr="0015390E">
        <w:rPr>
          <w:rFonts w:ascii="Times New Roman" w:hAnsi="Times New Roman"/>
          <w:sz w:val="20"/>
          <w:szCs w:val="20"/>
        </w:rPr>
        <w:t>September 2024</w:t>
      </w:r>
      <w:r w:rsidR="00DE2788" w:rsidRPr="0015390E">
        <w:rPr>
          <w:rFonts w:ascii="Times New Roman" w:hAnsi="Times New Roman"/>
          <w:sz w:val="20"/>
          <w:szCs w:val="20"/>
        </w:rPr>
        <w:t>,</w:t>
      </w:r>
      <w:r w:rsidRPr="0015390E">
        <w:rPr>
          <w:rFonts w:ascii="Times New Roman" w:hAnsi="Times New Roman"/>
          <w:sz w:val="20"/>
          <w:szCs w:val="20"/>
        </w:rPr>
        <w:t xml:space="preserve"> and other RFA requirements unless specifically noted </w:t>
      </w:r>
      <w:r w:rsidR="00264F04" w:rsidRPr="0015390E">
        <w:rPr>
          <w:rFonts w:ascii="Times New Roman" w:hAnsi="Times New Roman"/>
          <w:sz w:val="20"/>
          <w:szCs w:val="20"/>
        </w:rPr>
        <w:t xml:space="preserve">in </w:t>
      </w:r>
      <w:r w:rsidR="00264F04" w:rsidRPr="000F0A08">
        <w:rPr>
          <w:rFonts w:ascii="Times New Roman" w:hAnsi="Times New Roman"/>
          <w:sz w:val="20"/>
          <w:szCs w:val="20"/>
          <w:u w:val="single"/>
        </w:rPr>
        <w:t xml:space="preserve">Exhibit </w:t>
      </w:r>
      <w:r w:rsidR="0015390E" w:rsidRPr="000F0A08">
        <w:rPr>
          <w:rFonts w:ascii="Times New Roman" w:hAnsi="Times New Roman"/>
          <w:sz w:val="20"/>
          <w:szCs w:val="20"/>
          <w:u w:val="single"/>
        </w:rPr>
        <w:t>I</w:t>
      </w:r>
      <w:r w:rsidR="00264F04" w:rsidRPr="000F0A08">
        <w:rPr>
          <w:rFonts w:ascii="Times New Roman" w:hAnsi="Times New Roman"/>
          <w:sz w:val="20"/>
          <w:szCs w:val="20"/>
          <w:u w:val="single"/>
        </w:rPr>
        <w:t xml:space="preserve">, Exceptions </w:t>
      </w:r>
      <w:r w:rsidRPr="000F0A08">
        <w:rPr>
          <w:rFonts w:ascii="Times New Roman" w:hAnsi="Times New Roman"/>
          <w:sz w:val="20"/>
          <w:szCs w:val="20"/>
          <w:u w:val="single"/>
        </w:rPr>
        <w:t>Form</w:t>
      </w:r>
      <w:r w:rsidR="00264F04" w:rsidRPr="0015390E">
        <w:rPr>
          <w:rFonts w:ascii="Times New Roman" w:hAnsi="Times New Roman"/>
          <w:sz w:val="20"/>
          <w:szCs w:val="20"/>
        </w:rPr>
        <w:t>,</w:t>
      </w:r>
      <w:r w:rsidRPr="0015390E">
        <w:rPr>
          <w:rFonts w:ascii="Times New Roman" w:hAnsi="Times New Roman"/>
          <w:sz w:val="20"/>
          <w:szCs w:val="20"/>
        </w:rPr>
        <w:t xml:space="preserve"> and acknowledges that continued compliance is a condition for the award of a </w:t>
      </w:r>
      <w:r w:rsidR="00F66455" w:rsidRPr="0015390E">
        <w:rPr>
          <w:rFonts w:ascii="Times New Roman" w:hAnsi="Times New Roman"/>
          <w:sz w:val="20"/>
          <w:szCs w:val="20"/>
        </w:rPr>
        <w:t>Grant Agreement</w:t>
      </w:r>
      <w:r w:rsidRPr="0015390E">
        <w:rPr>
          <w:rFonts w:ascii="Times New Roman" w:hAnsi="Times New Roman"/>
          <w:sz w:val="20"/>
          <w:szCs w:val="20"/>
        </w:rPr>
        <w:t xml:space="preserve">. Please follow the instructions below to complete the Face Page form and return with </w:t>
      </w:r>
      <w:r w:rsidR="00CF5335" w:rsidRPr="0015390E">
        <w:rPr>
          <w:rFonts w:ascii="Times New Roman" w:hAnsi="Times New Roman"/>
          <w:sz w:val="20"/>
          <w:szCs w:val="20"/>
        </w:rPr>
        <w:t>Applicant</w:t>
      </w:r>
      <w:r w:rsidRPr="0015390E">
        <w:rPr>
          <w:rFonts w:ascii="Times New Roman" w:hAnsi="Times New Roman"/>
          <w:sz w:val="20"/>
          <w:szCs w:val="20"/>
        </w:rPr>
        <w:t>’s Application.</w:t>
      </w:r>
    </w:p>
    <w:p w14:paraId="51B3EF1C" w14:textId="0041CDDF"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LEGAL BUSINESS NAME</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Enter the legal name of </w:t>
      </w:r>
      <w:r w:rsidR="00CF5335" w:rsidRPr="0015390E">
        <w:rPr>
          <w:rFonts w:ascii="Times New Roman" w:hAnsi="Times New Roman"/>
          <w:sz w:val="20"/>
          <w:szCs w:val="20"/>
        </w:rPr>
        <w:t>Applicant</w:t>
      </w:r>
      <w:r w:rsidRPr="0015390E">
        <w:rPr>
          <w:rFonts w:ascii="Times New Roman" w:hAnsi="Times New Roman"/>
          <w:sz w:val="20"/>
          <w:szCs w:val="20"/>
        </w:rPr>
        <w:t>.</w:t>
      </w:r>
    </w:p>
    <w:p w14:paraId="7EE8D857" w14:textId="7783A1C0"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MAILING ADDRESS INFORMATION</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Enter </w:t>
      </w:r>
      <w:r w:rsidR="00CF5335" w:rsidRPr="0015390E">
        <w:rPr>
          <w:rFonts w:ascii="Times New Roman" w:hAnsi="Times New Roman"/>
          <w:sz w:val="20"/>
          <w:szCs w:val="20"/>
        </w:rPr>
        <w:t>Applicant</w:t>
      </w:r>
      <w:r w:rsidRPr="0015390E">
        <w:rPr>
          <w:rFonts w:ascii="Times New Roman" w:hAnsi="Times New Roman"/>
          <w:sz w:val="20"/>
          <w:szCs w:val="20"/>
        </w:rPr>
        <w:t>’s complete physical address and mailing address, city, county, state, and 9-digit zip code.</w:t>
      </w:r>
    </w:p>
    <w:p w14:paraId="45C07346" w14:textId="0FE1365E"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PAYEE NAME AND MAILING ADDRESS</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Payee – Entity involved in a contractual relationship with </w:t>
      </w:r>
      <w:r w:rsidR="00CF5335" w:rsidRPr="0015390E">
        <w:rPr>
          <w:rFonts w:ascii="Times New Roman" w:hAnsi="Times New Roman"/>
          <w:sz w:val="20"/>
          <w:szCs w:val="20"/>
        </w:rPr>
        <w:t>Applicant</w:t>
      </w:r>
      <w:r w:rsidRPr="0015390E">
        <w:rPr>
          <w:rFonts w:ascii="Times New Roman" w:hAnsi="Times New Roman"/>
          <w:sz w:val="20"/>
          <w:szCs w:val="20"/>
        </w:rPr>
        <w:t xml:space="preserve"> to receive payment for services rendered by </w:t>
      </w:r>
      <w:r w:rsidR="00CF5335" w:rsidRPr="0015390E">
        <w:rPr>
          <w:rFonts w:ascii="Times New Roman" w:hAnsi="Times New Roman"/>
          <w:sz w:val="20"/>
          <w:szCs w:val="20"/>
        </w:rPr>
        <w:t>Applicant</w:t>
      </w:r>
      <w:r w:rsidRPr="0015390E">
        <w:rPr>
          <w:rFonts w:ascii="Times New Roman" w:hAnsi="Times New Roman"/>
          <w:sz w:val="20"/>
          <w:szCs w:val="20"/>
        </w:rPr>
        <w:t xml:space="preserve"> and to maintain the accounting records for the </w:t>
      </w:r>
      <w:r w:rsidR="00592F6F" w:rsidRPr="0015390E">
        <w:rPr>
          <w:rFonts w:ascii="Times New Roman" w:hAnsi="Times New Roman"/>
          <w:sz w:val="20"/>
          <w:szCs w:val="20"/>
        </w:rPr>
        <w:t>Grant Agreement</w:t>
      </w:r>
      <w:r w:rsidRPr="0015390E">
        <w:rPr>
          <w:rFonts w:ascii="Times New Roman" w:hAnsi="Times New Roman"/>
          <w:sz w:val="20"/>
          <w:szCs w:val="20"/>
        </w:rPr>
        <w:t xml:space="preserve"> </w:t>
      </w:r>
      <w:r w:rsidR="00592F6F" w:rsidRPr="0015390E">
        <w:rPr>
          <w:rFonts w:ascii="Times New Roman" w:hAnsi="Times New Roman"/>
          <w:sz w:val="20"/>
          <w:szCs w:val="20"/>
        </w:rPr>
        <w:t>(</w:t>
      </w:r>
      <w:r w:rsidRPr="0015390E">
        <w:rPr>
          <w:rFonts w:ascii="Times New Roman" w:hAnsi="Times New Roman"/>
          <w:sz w:val="20"/>
          <w:szCs w:val="20"/>
        </w:rPr>
        <w:t>i.e., fiscal agent</w:t>
      </w:r>
      <w:r w:rsidR="00592F6F" w:rsidRPr="0015390E">
        <w:rPr>
          <w:rFonts w:ascii="Times New Roman" w:hAnsi="Times New Roman"/>
          <w:sz w:val="20"/>
          <w:szCs w:val="20"/>
        </w:rPr>
        <w:t>)</w:t>
      </w:r>
      <w:r w:rsidRPr="0015390E">
        <w:rPr>
          <w:rFonts w:ascii="Times New Roman" w:hAnsi="Times New Roman"/>
          <w:sz w:val="20"/>
          <w:szCs w:val="20"/>
        </w:rPr>
        <w:t xml:space="preserve">. Enter the PAYEE’s name and mailing address, including 9-digit zip code, if PAYEE is different from </w:t>
      </w:r>
      <w:r w:rsidR="00CF5335" w:rsidRPr="0015390E">
        <w:rPr>
          <w:rFonts w:ascii="Times New Roman" w:hAnsi="Times New Roman"/>
          <w:sz w:val="20"/>
          <w:szCs w:val="20"/>
        </w:rPr>
        <w:t>Applicant</w:t>
      </w:r>
      <w:r w:rsidRPr="0015390E">
        <w:rPr>
          <w:rFonts w:ascii="Times New Roman" w:hAnsi="Times New Roman"/>
          <w:sz w:val="20"/>
          <w:szCs w:val="20"/>
        </w:rPr>
        <w:t>. The PAYEE is the corporation, entity</w:t>
      </w:r>
      <w:r w:rsidR="00592F6F" w:rsidRPr="0015390E">
        <w:rPr>
          <w:rFonts w:ascii="Times New Roman" w:hAnsi="Times New Roman"/>
          <w:sz w:val="20"/>
          <w:szCs w:val="20"/>
        </w:rPr>
        <w:t>,</w:t>
      </w:r>
      <w:r w:rsidRPr="0015390E">
        <w:rPr>
          <w:rFonts w:ascii="Times New Roman" w:hAnsi="Times New Roman"/>
          <w:sz w:val="20"/>
          <w:szCs w:val="20"/>
        </w:rPr>
        <w:t xml:space="preserve"> or vendor who will be receiving payments.</w:t>
      </w:r>
    </w:p>
    <w:p w14:paraId="03130D0A" w14:textId="277026DC"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U</w:t>
      </w:r>
      <w:r w:rsidR="00592F6F" w:rsidRPr="0015390E">
        <w:rPr>
          <w:rFonts w:ascii="Times New Roman" w:hAnsi="Times New Roman"/>
          <w:b/>
          <w:bCs/>
          <w:sz w:val="20"/>
          <w:szCs w:val="20"/>
          <w:u w:val="single"/>
        </w:rPr>
        <w:t>NIQUE</w:t>
      </w:r>
      <w:r w:rsidRPr="0015390E">
        <w:rPr>
          <w:rFonts w:ascii="Times New Roman" w:hAnsi="Times New Roman"/>
          <w:b/>
          <w:bCs/>
          <w:sz w:val="20"/>
          <w:szCs w:val="20"/>
          <w:u w:val="single"/>
        </w:rPr>
        <w:t xml:space="preserve"> E</w:t>
      </w:r>
      <w:r w:rsidR="00592F6F" w:rsidRPr="0015390E">
        <w:rPr>
          <w:rFonts w:ascii="Times New Roman" w:hAnsi="Times New Roman"/>
          <w:b/>
          <w:bCs/>
          <w:sz w:val="20"/>
          <w:szCs w:val="20"/>
          <w:u w:val="single"/>
        </w:rPr>
        <w:t>NTITY</w:t>
      </w:r>
      <w:r w:rsidRPr="0015390E">
        <w:rPr>
          <w:rFonts w:ascii="Times New Roman" w:hAnsi="Times New Roman"/>
          <w:b/>
          <w:bCs/>
          <w:sz w:val="20"/>
          <w:szCs w:val="20"/>
          <w:u w:val="single"/>
        </w:rPr>
        <w:t xml:space="preserve"> I</w:t>
      </w:r>
      <w:r w:rsidR="00592F6F" w:rsidRPr="0015390E">
        <w:rPr>
          <w:rFonts w:ascii="Times New Roman" w:hAnsi="Times New Roman"/>
          <w:b/>
          <w:bCs/>
          <w:sz w:val="20"/>
          <w:szCs w:val="20"/>
          <w:u w:val="single"/>
        </w:rPr>
        <w:t>DENTIFIER</w:t>
      </w:r>
      <w:r w:rsidRPr="0015390E">
        <w:rPr>
          <w:rFonts w:ascii="Times New Roman" w:hAnsi="Times New Roman"/>
          <w:b/>
          <w:bCs/>
          <w:sz w:val="20"/>
          <w:szCs w:val="20"/>
          <w:u w:val="single"/>
        </w:rPr>
        <w:t xml:space="preserve"> (UEI)</w:t>
      </w:r>
      <w:r w:rsidRPr="0015390E">
        <w:rPr>
          <w:rFonts w:ascii="Times New Roman" w:hAnsi="Times New Roman"/>
          <w:sz w:val="20"/>
          <w:szCs w:val="20"/>
        </w:rPr>
        <w:t xml:space="preserve"> </w:t>
      </w:r>
      <w:r w:rsidR="00592F6F" w:rsidRPr="0015390E">
        <w:rPr>
          <w:rFonts w:ascii="Times New Roman" w:hAnsi="Times New Roman"/>
          <w:sz w:val="20"/>
          <w:szCs w:val="20"/>
        </w:rPr>
        <w:t>-</w:t>
      </w:r>
      <w:r w:rsidRPr="0015390E">
        <w:rPr>
          <w:rFonts w:ascii="Times New Roman" w:hAnsi="Times New Roman"/>
          <w:sz w:val="20"/>
          <w:szCs w:val="20"/>
        </w:rPr>
        <w:t xml:space="preserve"> </w:t>
      </w:r>
      <w:r w:rsidR="008B3BB6" w:rsidRPr="0015390E">
        <w:rPr>
          <w:rFonts w:ascii="Times New Roman" w:hAnsi="Times New Roman"/>
          <w:sz w:val="20"/>
          <w:szCs w:val="20"/>
        </w:rPr>
        <w:t>12</w:t>
      </w:r>
      <w:r w:rsidRPr="0015390E">
        <w:rPr>
          <w:rFonts w:ascii="Times New Roman" w:hAnsi="Times New Roman"/>
          <w:sz w:val="20"/>
          <w:szCs w:val="20"/>
        </w:rPr>
        <w:t xml:space="preserve">-character alpha-numeric ID. This identification is </w:t>
      </w:r>
      <w:r w:rsidRPr="00F3377A">
        <w:rPr>
          <w:rFonts w:ascii="Times New Roman" w:hAnsi="Times New Roman"/>
          <w:b/>
          <w:bCs/>
          <w:sz w:val="20"/>
          <w:szCs w:val="20"/>
        </w:rPr>
        <w:t>required</w:t>
      </w:r>
      <w:r w:rsidRPr="0015390E">
        <w:rPr>
          <w:rFonts w:ascii="Times New Roman" w:hAnsi="Times New Roman"/>
          <w:sz w:val="20"/>
          <w:szCs w:val="20"/>
        </w:rPr>
        <w:t xml:space="preserve"> if receiving </w:t>
      </w:r>
      <w:r w:rsidRPr="0015390E">
        <w:rPr>
          <w:rFonts w:ascii="Times New Roman" w:hAnsi="Times New Roman"/>
          <w:b/>
          <w:sz w:val="20"/>
          <w:szCs w:val="20"/>
        </w:rPr>
        <w:t>ANY</w:t>
      </w:r>
      <w:r w:rsidRPr="0015390E">
        <w:rPr>
          <w:rFonts w:ascii="Times New Roman" w:hAnsi="Times New Roman"/>
          <w:sz w:val="20"/>
          <w:szCs w:val="20"/>
        </w:rPr>
        <w:t xml:space="preserve"> federal funds and can be obtained at:</w:t>
      </w:r>
      <w:r w:rsidR="00E94EA4" w:rsidRPr="00E94EA4">
        <w:t xml:space="preserve"> </w:t>
      </w:r>
      <w:hyperlink r:id="rId10" w:history="1">
        <w:r w:rsidR="00E94EA4" w:rsidRPr="00E94EA4">
          <w:rPr>
            <w:rStyle w:val="Hyperlink"/>
            <w:rFonts w:ascii="Times New Roman" w:hAnsi="Times New Roman"/>
            <w:sz w:val="20"/>
            <w:szCs w:val="20"/>
          </w:rPr>
          <w:t>https://sam.gov/</w:t>
        </w:r>
      </w:hyperlink>
      <w:r w:rsidR="00E94EA4" w:rsidRPr="0015390E">
        <w:rPr>
          <w:rFonts w:ascii="Times New Roman" w:hAnsi="Times New Roman"/>
          <w:sz w:val="20"/>
          <w:szCs w:val="20"/>
        </w:rPr>
        <w:t>.</w:t>
      </w:r>
      <w:r w:rsidR="00E94EA4" w:rsidRPr="00E94EA4">
        <w:rPr>
          <w:sz w:val="20"/>
          <w:szCs w:val="20"/>
        </w:rPr>
        <w:t xml:space="preserve"> </w:t>
      </w:r>
    </w:p>
    <w:p w14:paraId="0CE7EC7D" w14:textId="39FF5D33"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FEDERAL TAX ID or STATE OF TEXAS COMPTROLLER VENDOR ID NUMBER OR SOCIAL SECURITY NUMBER</w:t>
      </w:r>
      <w:r w:rsidRPr="0015390E">
        <w:rPr>
          <w:rFonts w:ascii="Times New Roman" w:hAnsi="Times New Roman"/>
          <w:b/>
          <w:bCs/>
          <w:sz w:val="20"/>
          <w:szCs w:val="20"/>
        </w:rPr>
        <w:t xml:space="preserve"> </w:t>
      </w:r>
      <w:r w:rsidRPr="0015390E">
        <w:rPr>
          <w:rFonts w:ascii="Times New Roman" w:hAnsi="Times New Roman"/>
          <w:sz w:val="20"/>
          <w:szCs w:val="20"/>
        </w:rPr>
        <w:t>- Enter the Federal Tax Identification Number (9-digit) or the Texas Vendor Identification Number assigned by the Texas State Comptroller (14-digit). *</w:t>
      </w:r>
      <w:r w:rsidR="00CF5335" w:rsidRPr="0015390E">
        <w:rPr>
          <w:rFonts w:ascii="Times New Roman" w:hAnsi="Times New Roman"/>
          <w:sz w:val="20"/>
          <w:szCs w:val="20"/>
        </w:rPr>
        <w:t>Applicant</w:t>
      </w:r>
      <w:r w:rsidRPr="0015390E">
        <w:rPr>
          <w:rFonts w:ascii="Times New Roman" w:hAnsi="Times New Roman"/>
          <w:sz w:val="20"/>
          <w:szCs w:val="20"/>
        </w:rPr>
        <w:t xml:space="preserve"> acknowledges, understands</w:t>
      </w:r>
      <w:r w:rsidR="008B3BB6" w:rsidRPr="0015390E">
        <w:rPr>
          <w:rFonts w:ascii="Times New Roman" w:hAnsi="Times New Roman"/>
          <w:sz w:val="20"/>
          <w:szCs w:val="20"/>
        </w:rPr>
        <w:t>,</w:t>
      </w:r>
      <w:r w:rsidRPr="0015390E">
        <w:rPr>
          <w:rFonts w:ascii="Times New Roman" w:hAnsi="Times New Roman"/>
          <w:sz w:val="20"/>
          <w:szCs w:val="20"/>
        </w:rPr>
        <w:t xml:space="preserve"> and agrees </w:t>
      </w:r>
      <w:r w:rsidR="00CF5335" w:rsidRPr="0015390E">
        <w:rPr>
          <w:rFonts w:ascii="Times New Roman" w:hAnsi="Times New Roman"/>
          <w:sz w:val="20"/>
          <w:szCs w:val="20"/>
        </w:rPr>
        <w:t>Applicant</w:t>
      </w:r>
      <w:r w:rsidRPr="0015390E">
        <w:rPr>
          <w:rFonts w:ascii="Times New Roman" w:hAnsi="Times New Roman"/>
          <w:sz w:val="20"/>
          <w:szCs w:val="20"/>
        </w:rPr>
        <w:t xml:space="preserve">'s choice to use a social security number as its vendor identification number for the </w:t>
      </w:r>
      <w:r w:rsidR="008B3BB6" w:rsidRPr="0015390E">
        <w:rPr>
          <w:rFonts w:ascii="Times New Roman" w:hAnsi="Times New Roman"/>
          <w:sz w:val="20"/>
          <w:szCs w:val="20"/>
        </w:rPr>
        <w:t>Grant Agreement</w:t>
      </w:r>
      <w:r w:rsidRPr="0015390E">
        <w:rPr>
          <w:rFonts w:ascii="Times New Roman" w:hAnsi="Times New Roman"/>
          <w:sz w:val="20"/>
          <w:szCs w:val="20"/>
        </w:rPr>
        <w:t xml:space="preserve"> may result in the social security number being made public via </w:t>
      </w:r>
      <w:r w:rsidR="008B3BB6" w:rsidRPr="0015390E">
        <w:rPr>
          <w:rFonts w:ascii="Times New Roman" w:hAnsi="Times New Roman"/>
          <w:sz w:val="20"/>
          <w:szCs w:val="20"/>
        </w:rPr>
        <w:t>S</w:t>
      </w:r>
      <w:r w:rsidRPr="0015390E">
        <w:rPr>
          <w:rFonts w:ascii="Times New Roman" w:hAnsi="Times New Roman"/>
          <w:sz w:val="20"/>
          <w:szCs w:val="20"/>
        </w:rPr>
        <w:t>tate open records requests.</w:t>
      </w:r>
    </w:p>
    <w:p w14:paraId="38681F33" w14:textId="12CD8ADE" w:rsidR="00BB16DD" w:rsidRPr="0015390E" w:rsidRDefault="00BB16DD" w:rsidP="0015390E">
      <w:pPr>
        <w:pStyle w:val="ListParagraph"/>
        <w:numPr>
          <w:ilvl w:val="0"/>
          <w:numId w:val="1"/>
        </w:numPr>
        <w:tabs>
          <w:tab w:val="clear" w:pos="360"/>
        </w:tabs>
        <w:spacing w:before="120" w:after="120"/>
        <w:jc w:val="both"/>
        <w:rPr>
          <w:rFonts w:ascii="Times New Roman" w:hAnsi="Times New Roman"/>
          <w:sz w:val="20"/>
          <w:szCs w:val="20"/>
        </w:rPr>
      </w:pPr>
      <w:r w:rsidRPr="0015390E">
        <w:rPr>
          <w:rFonts w:ascii="Times New Roman" w:hAnsi="Times New Roman"/>
          <w:b/>
          <w:bCs/>
          <w:sz w:val="20"/>
          <w:szCs w:val="20"/>
          <w:u w:val="single"/>
        </w:rPr>
        <w:t>TYPE OF ENTITY</w:t>
      </w:r>
      <w:r w:rsidRPr="0015390E">
        <w:rPr>
          <w:rFonts w:ascii="Times New Roman" w:hAnsi="Times New Roman"/>
          <w:b/>
          <w:bCs/>
          <w:sz w:val="20"/>
          <w:szCs w:val="20"/>
        </w:rPr>
        <w:t xml:space="preserve"> </w:t>
      </w:r>
      <w:r w:rsidRPr="0015390E">
        <w:rPr>
          <w:rFonts w:ascii="Times New Roman" w:hAnsi="Times New Roman"/>
          <w:sz w:val="20"/>
          <w:szCs w:val="20"/>
        </w:rPr>
        <w:t>-</w:t>
      </w:r>
      <w:r w:rsidRPr="0015390E">
        <w:rPr>
          <w:rFonts w:ascii="Times New Roman" w:hAnsi="Times New Roman"/>
          <w:b/>
          <w:bCs/>
          <w:sz w:val="20"/>
          <w:szCs w:val="20"/>
        </w:rPr>
        <w:t xml:space="preserve"> </w:t>
      </w:r>
      <w:r w:rsidRPr="0015390E">
        <w:rPr>
          <w:rFonts w:ascii="Times New Roman" w:hAnsi="Times New Roman"/>
          <w:sz w:val="20"/>
          <w:szCs w:val="20"/>
        </w:rPr>
        <w:t xml:space="preserve">Check the type of entity as defined by the Secretary of State at </w:t>
      </w:r>
      <w:hyperlink r:id="rId11" w:history="1">
        <w:r w:rsidRPr="0015390E">
          <w:rPr>
            <w:rStyle w:val="Hyperlink"/>
            <w:rFonts w:ascii="Times New Roman" w:hAnsi="Times New Roman"/>
            <w:sz w:val="20"/>
            <w:szCs w:val="20"/>
          </w:rPr>
          <w:t>http://www.sos.state.tx.us/corp/businessstructure.shtml</w:t>
        </w:r>
      </w:hyperlink>
      <w:r w:rsidR="00592F6F" w:rsidRPr="0015390E">
        <w:rPr>
          <w:rFonts w:ascii="Times New Roman" w:hAnsi="Times New Roman"/>
          <w:sz w:val="20"/>
          <w:szCs w:val="20"/>
        </w:rPr>
        <w:t>,</w:t>
      </w:r>
    </w:p>
    <w:p w14:paraId="0D81C34F" w14:textId="557AA494" w:rsidR="00BB16DD" w:rsidRPr="0015390E" w:rsidRDefault="00BB16DD" w:rsidP="0015390E">
      <w:pPr>
        <w:pStyle w:val="ListParagraph"/>
        <w:spacing w:before="120" w:after="120"/>
        <w:ind w:left="360"/>
        <w:rPr>
          <w:rFonts w:ascii="Times New Roman" w:hAnsi="Times New Roman"/>
          <w:sz w:val="20"/>
          <w:szCs w:val="20"/>
        </w:rPr>
      </w:pPr>
      <w:r w:rsidRPr="0015390E">
        <w:rPr>
          <w:rFonts w:ascii="Times New Roman" w:hAnsi="Times New Roman"/>
          <w:bCs/>
          <w:sz w:val="20"/>
          <w:szCs w:val="20"/>
        </w:rPr>
        <w:t>and/or the</w:t>
      </w:r>
      <w:r w:rsidRPr="0015390E">
        <w:rPr>
          <w:rFonts w:ascii="Times New Roman" w:hAnsi="Times New Roman"/>
          <w:b/>
          <w:bCs/>
          <w:sz w:val="20"/>
          <w:szCs w:val="20"/>
        </w:rPr>
        <w:t xml:space="preserve"> </w:t>
      </w:r>
      <w:r w:rsidRPr="0015390E">
        <w:rPr>
          <w:rFonts w:ascii="Times New Roman" w:hAnsi="Times New Roman"/>
          <w:sz w:val="20"/>
          <w:szCs w:val="20"/>
        </w:rPr>
        <w:t>Texas State Comptroller at</w:t>
      </w:r>
      <w:r w:rsidR="00592F6F" w:rsidRPr="0015390E">
        <w:rPr>
          <w:rFonts w:ascii="Times New Roman" w:hAnsi="Times New Roman"/>
          <w:sz w:val="20"/>
          <w:szCs w:val="20"/>
        </w:rPr>
        <w:t xml:space="preserve"> </w:t>
      </w:r>
      <w:hyperlink r:id="rId12" w:history="1">
        <w:r w:rsidR="00592F6F" w:rsidRPr="0015390E">
          <w:rPr>
            <w:rStyle w:val="Hyperlink"/>
            <w:rFonts w:ascii="Times New Roman" w:hAnsi="Times New Roman"/>
            <w:sz w:val="20"/>
            <w:szCs w:val="20"/>
          </w:rPr>
          <w:t>https://fmx.cpa.texas.gov/fm/pubs/payment/gen_prov/?s=tins_codes&amp;p=ownership</w:t>
        </w:r>
      </w:hyperlink>
      <w:r w:rsidR="00592F6F" w:rsidRPr="0015390E">
        <w:rPr>
          <w:rFonts w:ascii="Times New Roman" w:hAnsi="Times New Roman"/>
          <w:sz w:val="20"/>
          <w:szCs w:val="20"/>
        </w:rPr>
        <w:t>,</w:t>
      </w:r>
      <w:r w:rsidRPr="0015390E">
        <w:rPr>
          <w:rFonts w:ascii="Times New Roman" w:hAnsi="Times New Roman"/>
          <w:sz w:val="20"/>
          <w:szCs w:val="20"/>
        </w:rPr>
        <w:t xml:space="preserve"> and check all other boxes that describe the entity. </w:t>
      </w:r>
    </w:p>
    <w:p w14:paraId="7CF6A5A5" w14:textId="2DF01EDD"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bCs/>
          <w:sz w:val="20"/>
          <w:szCs w:val="20"/>
          <w:u w:val="single"/>
        </w:rPr>
        <w:t>State Agency</w:t>
      </w:r>
      <w:r w:rsidRPr="0015390E">
        <w:rPr>
          <w:rFonts w:ascii="Times New Roman" w:hAnsi="Times New Roman"/>
          <w:sz w:val="20"/>
          <w:szCs w:val="20"/>
        </w:rPr>
        <w:t>: an agency of the State of Texas as defined in Texas Government Code §2056.001.</w:t>
      </w:r>
    </w:p>
    <w:p w14:paraId="1D3DA5FA" w14:textId="02B8F78C" w:rsidR="00BB16DD" w:rsidRPr="0015390E" w:rsidRDefault="00BB16DD" w:rsidP="0015390E">
      <w:pPr>
        <w:pStyle w:val="ListParagraph"/>
        <w:spacing w:before="120" w:after="120"/>
        <w:ind w:left="360"/>
        <w:jc w:val="both"/>
        <w:rPr>
          <w:rFonts w:ascii="Times New Roman" w:hAnsi="Times New Roman"/>
          <w:sz w:val="20"/>
          <w:szCs w:val="20"/>
        </w:rPr>
      </w:pPr>
      <w:r w:rsidRPr="0015390E">
        <w:rPr>
          <w:rFonts w:ascii="Times New Roman" w:hAnsi="Times New Roman"/>
          <w:sz w:val="20"/>
          <w:szCs w:val="20"/>
          <w:u w:val="single"/>
        </w:rPr>
        <w:t>Institutions of Higher Education</w:t>
      </w:r>
      <w:r w:rsidRPr="0015390E">
        <w:rPr>
          <w:rFonts w:ascii="Times New Roman" w:hAnsi="Times New Roman"/>
          <w:sz w:val="20"/>
          <w:szCs w:val="20"/>
        </w:rPr>
        <w:t xml:space="preserve"> </w:t>
      </w:r>
      <w:r w:rsidR="00AA07E7" w:rsidRPr="0015390E">
        <w:rPr>
          <w:rFonts w:ascii="Times New Roman" w:hAnsi="Times New Roman"/>
          <w:sz w:val="20"/>
          <w:szCs w:val="20"/>
        </w:rPr>
        <w:t>as defined under Texas Education Code §61.003(8).</w:t>
      </w:r>
    </w:p>
    <w:p w14:paraId="03407337" w14:textId="2FFC9026" w:rsidR="00BB16DD" w:rsidRPr="0015390E" w:rsidRDefault="00BB16DD" w:rsidP="0015390E">
      <w:pPr>
        <w:pStyle w:val="ListParagraph"/>
        <w:spacing w:before="120" w:after="120"/>
        <w:ind w:left="360"/>
        <w:contextualSpacing w:val="0"/>
        <w:jc w:val="both"/>
        <w:rPr>
          <w:rFonts w:ascii="Times New Roman" w:hAnsi="Times New Roman"/>
          <w:sz w:val="20"/>
          <w:szCs w:val="20"/>
        </w:rPr>
      </w:pPr>
      <w:r w:rsidRPr="0015390E">
        <w:rPr>
          <w:rFonts w:ascii="Times New Roman" w:hAnsi="Times New Roman"/>
          <w:sz w:val="20"/>
          <w:szCs w:val="20"/>
          <w:u w:val="single"/>
        </w:rPr>
        <w:t>Non-Profit Corporation</w:t>
      </w:r>
      <w:r w:rsidR="00F8366F">
        <w:rPr>
          <w:rFonts w:ascii="Times New Roman" w:hAnsi="Times New Roman"/>
          <w:sz w:val="20"/>
          <w:szCs w:val="20"/>
          <w:u w:val="single"/>
        </w:rPr>
        <w:t>:</w:t>
      </w:r>
      <w:r w:rsidRPr="0015390E">
        <w:rPr>
          <w:rFonts w:ascii="Times New Roman" w:hAnsi="Times New Roman"/>
          <w:sz w:val="20"/>
          <w:szCs w:val="20"/>
        </w:rPr>
        <w:t xml:space="preserve"> provide the 10-digit charter number assigned by the Secretary of State.</w:t>
      </w:r>
    </w:p>
    <w:p w14:paraId="5A90B11D" w14:textId="16850B82"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b/>
          <w:sz w:val="20"/>
          <w:szCs w:val="20"/>
        </w:rPr>
      </w:pPr>
      <w:r w:rsidRPr="0015390E">
        <w:rPr>
          <w:rFonts w:ascii="Times New Roman" w:hAnsi="Times New Roman"/>
          <w:b/>
          <w:bCs/>
          <w:sz w:val="20"/>
          <w:szCs w:val="20"/>
          <w:u w:val="single"/>
        </w:rPr>
        <w:t>BUDGET PERIOD FOR YEAR</w:t>
      </w:r>
      <w:r w:rsidR="00AA07E7" w:rsidRPr="0015390E">
        <w:rPr>
          <w:rFonts w:ascii="Times New Roman" w:hAnsi="Times New Roman"/>
          <w:b/>
          <w:bCs/>
          <w:sz w:val="20"/>
          <w:szCs w:val="20"/>
          <w:u w:val="single"/>
        </w:rPr>
        <w:t xml:space="preserve"> ONE</w:t>
      </w:r>
      <w:r w:rsidRPr="0015390E">
        <w:rPr>
          <w:rFonts w:ascii="Times New Roman" w:hAnsi="Times New Roman"/>
          <w:b/>
          <w:bCs/>
          <w:sz w:val="20"/>
          <w:szCs w:val="20"/>
        </w:rPr>
        <w:t xml:space="preserve"> </w:t>
      </w:r>
      <w:r w:rsidRPr="0015390E">
        <w:rPr>
          <w:rFonts w:ascii="Times New Roman" w:hAnsi="Times New Roman"/>
          <w:sz w:val="20"/>
          <w:szCs w:val="20"/>
        </w:rPr>
        <w:t xml:space="preserve">- The budget period for </w:t>
      </w:r>
      <w:r w:rsidR="00AA07E7" w:rsidRPr="0015390E">
        <w:rPr>
          <w:rFonts w:ascii="Times New Roman" w:hAnsi="Times New Roman"/>
          <w:sz w:val="20"/>
          <w:szCs w:val="20"/>
        </w:rPr>
        <w:t>year one</w:t>
      </w:r>
      <w:r w:rsidR="002C2EF1">
        <w:rPr>
          <w:rFonts w:ascii="Times New Roman" w:hAnsi="Times New Roman"/>
          <w:sz w:val="20"/>
          <w:szCs w:val="20"/>
        </w:rPr>
        <w:t xml:space="preserve"> </w:t>
      </w:r>
      <w:r w:rsidR="00AA07E7" w:rsidRPr="0015390E">
        <w:rPr>
          <w:rFonts w:ascii="Times New Roman" w:hAnsi="Times New Roman"/>
          <w:sz w:val="20"/>
          <w:szCs w:val="20"/>
        </w:rPr>
        <w:t xml:space="preserve">of </w:t>
      </w:r>
      <w:r w:rsidRPr="0015390E">
        <w:rPr>
          <w:rFonts w:ascii="Times New Roman" w:hAnsi="Times New Roman"/>
          <w:sz w:val="20"/>
          <w:szCs w:val="20"/>
        </w:rPr>
        <w:t xml:space="preserve">this </w:t>
      </w:r>
      <w:r w:rsidR="00AA07E7" w:rsidRPr="0015390E">
        <w:rPr>
          <w:rFonts w:ascii="Times New Roman" w:hAnsi="Times New Roman"/>
          <w:sz w:val="20"/>
          <w:szCs w:val="20"/>
        </w:rPr>
        <w:t>Application</w:t>
      </w:r>
      <w:r w:rsidRPr="0015390E">
        <w:rPr>
          <w:rFonts w:ascii="Times New Roman" w:hAnsi="Times New Roman"/>
          <w:sz w:val="20"/>
          <w:szCs w:val="20"/>
        </w:rPr>
        <w:t xml:space="preserve">. </w:t>
      </w:r>
    </w:p>
    <w:p w14:paraId="7BE77ED9" w14:textId="03D791FB"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b/>
          <w:i/>
          <w:sz w:val="20"/>
          <w:szCs w:val="20"/>
        </w:rPr>
      </w:pPr>
      <w:r w:rsidRPr="0015390E">
        <w:rPr>
          <w:rFonts w:ascii="Times New Roman" w:hAnsi="Times New Roman"/>
          <w:b/>
          <w:bCs/>
          <w:sz w:val="20"/>
          <w:szCs w:val="20"/>
          <w:u w:val="single"/>
        </w:rPr>
        <w:t>COUNT</w:t>
      </w:r>
      <w:r w:rsidR="009B682E">
        <w:rPr>
          <w:rFonts w:ascii="Times New Roman" w:hAnsi="Times New Roman"/>
          <w:b/>
          <w:bCs/>
          <w:sz w:val="20"/>
          <w:szCs w:val="20"/>
          <w:u w:val="single"/>
        </w:rPr>
        <w:t>Y(</w:t>
      </w:r>
      <w:r w:rsidRPr="0015390E">
        <w:rPr>
          <w:rFonts w:ascii="Times New Roman" w:hAnsi="Times New Roman"/>
          <w:b/>
          <w:bCs/>
          <w:sz w:val="20"/>
          <w:szCs w:val="20"/>
          <w:u w:val="single"/>
        </w:rPr>
        <w:t>IES</w:t>
      </w:r>
      <w:r w:rsidR="009B682E">
        <w:rPr>
          <w:rFonts w:ascii="Times New Roman" w:hAnsi="Times New Roman"/>
          <w:b/>
          <w:bCs/>
          <w:sz w:val="20"/>
          <w:szCs w:val="20"/>
          <w:u w:val="single"/>
        </w:rPr>
        <w:t>)</w:t>
      </w:r>
      <w:r w:rsidRPr="0015390E">
        <w:rPr>
          <w:rFonts w:ascii="Times New Roman" w:hAnsi="Times New Roman"/>
          <w:b/>
          <w:bCs/>
          <w:sz w:val="20"/>
          <w:szCs w:val="20"/>
          <w:u w:val="single"/>
        </w:rPr>
        <w:t xml:space="preserve"> SERVED BY PROJECT</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w:t>
      </w:r>
      <w:r w:rsidR="00AA07E7" w:rsidRPr="0015390E">
        <w:rPr>
          <w:rFonts w:ascii="Times New Roman" w:hAnsi="Times New Roman"/>
          <w:sz w:val="20"/>
          <w:szCs w:val="20"/>
        </w:rPr>
        <w:t>count</w:t>
      </w:r>
      <w:r w:rsidR="009B682E">
        <w:rPr>
          <w:rFonts w:ascii="Times New Roman" w:hAnsi="Times New Roman"/>
          <w:sz w:val="20"/>
          <w:szCs w:val="20"/>
        </w:rPr>
        <w:t>y(</w:t>
      </w:r>
      <w:r w:rsidR="00AA07E7" w:rsidRPr="0015390E">
        <w:rPr>
          <w:rFonts w:ascii="Times New Roman" w:hAnsi="Times New Roman"/>
          <w:sz w:val="20"/>
          <w:szCs w:val="20"/>
        </w:rPr>
        <w:t>ies</w:t>
      </w:r>
      <w:r w:rsidR="009B682E">
        <w:rPr>
          <w:rFonts w:ascii="Times New Roman" w:hAnsi="Times New Roman"/>
          <w:sz w:val="20"/>
          <w:szCs w:val="20"/>
        </w:rPr>
        <w:t>)</w:t>
      </w:r>
      <w:r w:rsidR="00AA07E7" w:rsidRPr="0015390E">
        <w:rPr>
          <w:rFonts w:ascii="Times New Roman" w:hAnsi="Times New Roman"/>
          <w:sz w:val="20"/>
          <w:szCs w:val="20"/>
        </w:rPr>
        <w:t xml:space="preserve"> </w:t>
      </w:r>
      <w:r w:rsidRPr="0015390E">
        <w:rPr>
          <w:rFonts w:ascii="Times New Roman" w:hAnsi="Times New Roman"/>
          <w:sz w:val="20"/>
          <w:szCs w:val="20"/>
        </w:rPr>
        <w:t xml:space="preserve">to be served by the </w:t>
      </w:r>
      <w:r w:rsidR="00AA07E7" w:rsidRPr="0015390E">
        <w:rPr>
          <w:rFonts w:ascii="Times New Roman" w:hAnsi="Times New Roman"/>
          <w:sz w:val="20"/>
          <w:szCs w:val="20"/>
        </w:rPr>
        <w:t>P</w:t>
      </w:r>
      <w:r w:rsidRPr="0015390E">
        <w:rPr>
          <w:rFonts w:ascii="Times New Roman" w:hAnsi="Times New Roman"/>
          <w:sz w:val="20"/>
          <w:szCs w:val="20"/>
        </w:rPr>
        <w:t>roject</w:t>
      </w:r>
      <w:r w:rsidRPr="0015390E">
        <w:rPr>
          <w:rFonts w:ascii="Times New Roman" w:hAnsi="Times New Roman"/>
          <w:bCs/>
          <w:iCs/>
          <w:sz w:val="20"/>
          <w:szCs w:val="20"/>
        </w:rPr>
        <w:t xml:space="preserve">. </w:t>
      </w:r>
    </w:p>
    <w:p w14:paraId="7AFA4F74" w14:textId="129A7EF7"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 xml:space="preserve">TOTAL AMOUNT OF FUNDING </w:t>
      </w:r>
      <w:r w:rsidRPr="005D5F6C">
        <w:rPr>
          <w:rFonts w:ascii="Times New Roman" w:hAnsi="Times New Roman"/>
          <w:b/>
          <w:bCs/>
          <w:sz w:val="20"/>
          <w:szCs w:val="20"/>
          <w:u w:val="single"/>
        </w:rPr>
        <w:t>REQUESTED</w:t>
      </w:r>
      <w:r w:rsidR="00CB55B3" w:rsidRPr="0015390E">
        <w:rPr>
          <w:rFonts w:ascii="Times New Roman" w:hAnsi="Times New Roman"/>
          <w:b/>
          <w:bCs/>
          <w:sz w:val="20"/>
          <w:szCs w:val="20"/>
          <w:u w:val="single"/>
        </w:rPr>
        <w:t xml:space="preserve"> FOR YEAR ONE</w:t>
      </w:r>
      <w:r w:rsidRPr="0015390E">
        <w:rPr>
          <w:rFonts w:ascii="Times New Roman" w:hAnsi="Times New Roman"/>
          <w:b/>
          <w:bCs/>
          <w:sz w:val="20"/>
          <w:szCs w:val="20"/>
        </w:rPr>
        <w:t xml:space="preserve"> -</w:t>
      </w:r>
      <w:r w:rsidRPr="0015390E">
        <w:rPr>
          <w:rFonts w:ascii="Times New Roman" w:hAnsi="Times New Roman"/>
          <w:sz w:val="20"/>
          <w:szCs w:val="20"/>
        </w:rPr>
        <w:t xml:space="preserve"> Enter the amount of funding requested from HHSC for proposed activities</w:t>
      </w:r>
      <w:r w:rsidR="00947051">
        <w:rPr>
          <w:rFonts w:ascii="Times New Roman" w:hAnsi="Times New Roman"/>
          <w:sz w:val="20"/>
          <w:szCs w:val="20"/>
        </w:rPr>
        <w:t xml:space="preserve"> for year one of the Project</w:t>
      </w:r>
      <w:r w:rsidRPr="0015390E">
        <w:rPr>
          <w:rFonts w:ascii="Times New Roman" w:hAnsi="Times New Roman"/>
          <w:sz w:val="20"/>
          <w:szCs w:val="20"/>
        </w:rPr>
        <w:t xml:space="preserve">. </w:t>
      </w:r>
    </w:p>
    <w:p w14:paraId="6FC70275" w14:textId="60CAC280"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PROGRAM</w:t>
      </w:r>
      <w:r w:rsidRPr="0015390E">
        <w:rPr>
          <w:rFonts w:ascii="Times New Roman" w:hAnsi="Times New Roman"/>
          <w:sz w:val="20"/>
          <w:szCs w:val="20"/>
        </w:rPr>
        <w:t xml:space="preserve"> </w:t>
      </w:r>
      <w:r w:rsidR="00CB55B3" w:rsidRPr="0015390E">
        <w:rPr>
          <w:rFonts w:ascii="Times New Roman" w:hAnsi="Times New Roman"/>
          <w:sz w:val="20"/>
          <w:szCs w:val="20"/>
        </w:rPr>
        <w:t xml:space="preserve">- </w:t>
      </w:r>
      <w:r w:rsidR="00F52EF0" w:rsidRPr="0015390E">
        <w:rPr>
          <w:rFonts w:ascii="Times New Roman" w:hAnsi="Times New Roman"/>
          <w:sz w:val="20"/>
          <w:szCs w:val="20"/>
        </w:rPr>
        <w:t>HHSC completed this field</w:t>
      </w:r>
      <w:r w:rsidRPr="0015390E">
        <w:rPr>
          <w:rFonts w:ascii="Times New Roman" w:hAnsi="Times New Roman"/>
          <w:sz w:val="20"/>
          <w:szCs w:val="20"/>
        </w:rPr>
        <w:t>.</w:t>
      </w:r>
      <w:r w:rsidR="00F52EF0" w:rsidRPr="0015390E">
        <w:rPr>
          <w:rFonts w:ascii="Times New Roman" w:hAnsi="Times New Roman"/>
          <w:sz w:val="20"/>
          <w:szCs w:val="20"/>
        </w:rPr>
        <w:t xml:space="preserve"> This refers to the program supported by this RFA.</w:t>
      </w:r>
    </w:p>
    <w:p w14:paraId="2B40EA78" w14:textId="0E0F3A0B"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sz w:val="20"/>
          <w:szCs w:val="20"/>
          <w:u w:val="single"/>
        </w:rPr>
        <w:t>PROJECT CONTACT PERSON</w:t>
      </w:r>
      <w:r w:rsidRPr="0015390E">
        <w:rPr>
          <w:rFonts w:ascii="Times New Roman" w:hAnsi="Times New Roman"/>
          <w:sz w:val="20"/>
          <w:szCs w:val="20"/>
        </w:rPr>
        <w:t xml:space="preserve"> - Enter the name, </w:t>
      </w:r>
      <w:r w:rsidR="006B1D2C" w:rsidRPr="0015390E">
        <w:rPr>
          <w:rFonts w:ascii="Times New Roman" w:hAnsi="Times New Roman"/>
          <w:sz w:val="20"/>
          <w:szCs w:val="20"/>
        </w:rPr>
        <w:t xml:space="preserve">title, </w:t>
      </w:r>
      <w:r w:rsidRPr="0015390E">
        <w:rPr>
          <w:rFonts w:ascii="Times New Roman" w:hAnsi="Times New Roman"/>
          <w:sz w:val="20"/>
          <w:szCs w:val="20"/>
        </w:rPr>
        <w:t xml:space="preserve">phone, and email address of the person responsible for the proposed </w:t>
      </w:r>
      <w:r w:rsidR="00CB55B3" w:rsidRPr="0015390E">
        <w:rPr>
          <w:rFonts w:ascii="Times New Roman" w:hAnsi="Times New Roman"/>
          <w:sz w:val="20"/>
          <w:szCs w:val="20"/>
        </w:rPr>
        <w:t>P</w:t>
      </w:r>
      <w:r w:rsidRPr="0015390E">
        <w:rPr>
          <w:rFonts w:ascii="Times New Roman" w:hAnsi="Times New Roman"/>
          <w:sz w:val="20"/>
          <w:szCs w:val="20"/>
        </w:rPr>
        <w:t>roject.</w:t>
      </w:r>
    </w:p>
    <w:p w14:paraId="746FBCFB" w14:textId="217DAC1C"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FINANCIAL OFFICER</w:t>
      </w:r>
      <w:r w:rsidRPr="0015390E">
        <w:rPr>
          <w:rFonts w:ascii="Times New Roman" w:hAnsi="Times New Roman"/>
          <w:b/>
          <w:bCs/>
          <w:sz w:val="20"/>
          <w:szCs w:val="20"/>
        </w:rPr>
        <w:t xml:space="preserve"> </w:t>
      </w:r>
      <w:r w:rsidRPr="0015390E">
        <w:rPr>
          <w:rFonts w:ascii="Times New Roman" w:hAnsi="Times New Roman"/>
          <w:sz w:val="20"/>
          <w:szCs w:val="20"/>
        </w:rPr>
        <w:t>- Enter the name,</w:t>
      </w:r>
      <w:r w:rsidR="006B1D2C" w:rsidRPr="0015390E">
        <w:rPr>
          <w:rFonts w:ascii="Times New Roman" w:hAnsi="Times New Roman"/>
          <w:sz w:val="20"/>
          <w:szCs w:val="20"/>
        </w:rPr>
        <w:t xml:space="preserve"> title,</w:t>
      </w:r>
      <w:r w:rsidRPr="0015390E">
        <w:rPr>
          <w:rFonts w:ascii="Times New Roman" w:hAnsi="Times New Roman"/>
          <w:sz w:val="20"/>
          <w:szCs w:val="20"/>
        </w:rPr>
        <w:t xml:space="preserve"> phone, and email address of the person responsible for the financial aspects of the proposed </w:t>
      </w:r>
      <w:r w:rsidR="00CB55B3" w:rsidRPr="0015390E">
        <w:rPr>
          <w:rFonts w:ascii="Times New Roman" w:hAnsi="Times New Roman"/>
          <w:sz w:val="20"/>
          <w:szCs w:val="20"/>
        </w:rPr>
        <w:t>P</w:t>
      </w:r>
      <w:r w:rsidRPr="0015390E">
        <w:rPr>
          <w:rFonts w:ascii="Times New Roman" w:hAnsi="Times New Roman"/>
          <w:sz w:val="20"/>
          <w:szCs w:val="20"/>
        </w:rPr>
        <w:t>roject.</w:t>
      </w:r>
    </w:p>
    <w:p w14:paraId="7DB1DCA5" w14:textId="14A7451F"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sz w:val="20"/>
          <w:szCs w:val="20"/>
          <w:u w:val="single"/>
        </w:rPr>
        <w:t>AUTHORIZED REPRESENTATIVE</w:t>
      </w:r>
      <w:r w:rsidRPr="0015390E">
        <w:rPr>
          <w:rFonts w:ascii="Times New Roman" w:hAnsi="Times New Roman"/>
          <w:sz w:val="20"/>
          <w:szCs w:val="20"/>
        </w:rPr>
        <w:t xml:space="preserve"> - Enter the name, title, phone, and email address of the person authorized to represent </w:t>
      </w:r>
      <w:r w:rsidR="00CF5335" w:rsidRPr="0015390E">
        <w:rPr>
          <w:rFonts w:ascii="Times New Roman" w:hAnsi="Times New Roman"/>
          <w:sz w:val="20"/>
          <w:szCs w:val="20"/>
        </w:rPr>
        <w:t>Applicant</w:t>
      </w:r>
      <w:r w:rsidRPr="0015390E">
        <w:rPr>
          <w:rFonts w:ascii="Times New Roman" w:hAnsi="Times New Roman"/>
          <w:sz w:val="20"/>
          <w:szCs w:val="20"/>
        </w:rPr>
        <w:t>. Check the “Check if change” box if the authorized representative is different from</w:t>
      </w:r>
      <w:r w:rsidR="00CB55B3" w:rsidRPr="0015390E">
        <w:rPr>
          <w:rFonts w:ascii="Times New Roman" w:hAnsi="Times New Roman"/>
          <w:sz w:val="20"/>
          <w:szCs w:val="20"/>
        </w:rPr>
        <w:t xml:space="preserve"> a</w:t>
      </w:r>
      <w:r w:rsidRPr="0015390E">
        <w:rPr>
          <w:rFonts w:ascii="Times New Roman" w:hAnsi="Times New Roman"/>
          <w:sz w:val="20"/>
          <w:szCs w:val="20"/>
        </w:rPr>
        <w:t xml:space="preserve"> previous submission to HHSC.</w:t>
      </w:r>
    </w:p>
    <w:p w14:paraId="2B6AA2B3" w14:textId="701376B3" w:rsidR="00BB16DD"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SIGNATURE OF AUTHORIZED REPRESENTATIVE</w:t>
      </w:r>
      <w:r w:rsidRPr="0015390E">
        <w:rPr>
          <w:rFonts w:ascii="Times New Roman" w:hAnsi="Times New Roman"/>
          <w:sz w:val="20"/>
          <w:szCs w:val="20"/>
        </w:rPr>
        <w:t xml:space="preserve"> - The person authorized to represent </w:t>
      </w:r>
      <w:r w:rsidR="00CF5335" w:rsidRPr="0015390E">
        <w:rPr>
          <w:rFonts w:ascii="Times New Roman" w:hAnsi="Times New Roman"/>
          <w:sz w:val="20"/>
          <w:szCs w:val="20"/>
        </w:rPr>
        <w:t>Applicant</w:t>
      </w:r>
      <w:r w:rsidRPr="0015390E">
        <w:rPr>
          <w:rFonts w:ascii="Times New Roman" w:hAnsi="Times New Roman"/>
          <w:sz w:val="20"/>
          <w:szCs w:val="20"/>
        </w:rPr>
        <w:t xml:space="preserve"> must sign in this blank.</w:t>
      </w:r>
    </w:p>
    <w:p w14:paraId="49853677" w14:textId="61FB560B" w:rsidR="00757EF6" w:rsidRPr="0015390E" w:rsidRDefault="00BB16DD" w:rsidP="0015390E">
      <w:pPr>
        <w:pStyle w:val="ListParagraph"/>
        <w:numPr>
          <w:ilvl w:val="0"/>
          <w:numId w:val="1"/>
        </w:numPr>
        <w:tabs>
          <w:tab w:val="clear" w:pos="360"/>
        </w:tabs>
        <w:spacing w:before="120" w:after="120"/>
        <w:contextualSpacing w:val="0"/>
        <w:jc w:val="both"/>
        <w:rPr>
          <w:rFonts w:ascii="Times New Roman" w:hAnsi="Times New Roman"/>
          <w:sz w:val="20"/>
          <w:szCs w:val="20"/>
        </w:rPr>
      </w:pPr>
      <w:r w:rsidRPr="0015390E">
        <w:rPr>
          <w:rFonts w:ascii="Times New Roman" w:hAnsi="Times New Roman"/>
          <w:b/>
          <w:bCs/>
          <w:sz w:val="20"/>
          <w:szCs w:val="20"/>
          <w:u w:val="single"/>
        </w:rPr>
        <w:t>DATE</w:t>
      </w:r>
      <w:r w:rsidRPr="0015390E">
        <w:rPr>
          <w:rFonts w:ascii="Times New Roman" w:hAnsi="Times New Roman"/>
          <w:sz w:val="20"/>
          <w:szCs w:val="20"/>
        </w:rPr>
        <w:t xml:space="preserve"> - Enter the date the authorized representative signed this form</w:t>
      </w:r>
      <w:r w:rsidR="0015390E" w:rsidRPr="0015390E">
        <w:rPr>
          <w:rFonts w:ascii="Times New Roman" w:hAnsi="Times New Roman"/>
          <w:sz w:val="20"/>
          <w:szCs w:val="20"/>
        </w:rPr>
        <w:t>.</w:t>
      </w:r>
    </w:p>
    <w:sectPr w:rsidR="00757EF6" w:rsidRPr="0015390E" w:rsidSect="00BB16DD">
      <w:headerReference w:type="default" r:id="rId13"/>
      <w:footerReference w:type="default" r:id="rId14"/>
      <w:pgSz w:w="12240" w:h="15840"/>
      <w:pgMar w:top="432" w:right="1440" w:bottom="288" w:left="144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A2C94" w14:textId="77777777" w:rsidR="00B56C17" w:rsidRDefault="00B56C17" w:rsidP="00E93E63">
      <w:pPr>
        <w:spacing w:after="0" w:line="240" w:lineRule="auto"/>
      </w:pPr>
      <w:r>
        <w:separator/>
      </w:r>
    </w:p>
  </w:endnote>
  <w:endnote w:type="continuationSeparator" w:id="0">
    <w:p w14:paraId="1173C5B3" w14:textId="77777777" w:rsidR="00B56C17" w:rsidRDefault="00B56C17" w:rsidP="00E9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3244913"/>
      <w:docPartObj>
        <w:docPartGallery w:val="Page Numbers (Bottom of Page)"/>
        <w:docPartUnique/>
      </w:docPartObj>
    </w:sdtPr>
    <w:sdtEndPr/>
    <w:sdtContent>
      <w:sdt>
        <w:sdtPr>
          <w:id w:val="-1769616900"/>
          <w:docPartObj>
            <w:docPartGallery w:val="Page Numbers (Top of Page)"/>
            <w:docPartUnique/>
          </w:docPartObj>
        </w:sdtPr>
        <w:sdtEndPr/>
        <w:sdtContent>
          <w:p w14:paraId="01FD5459" w14:textId="575CD8F8" w:rsidR="006119FB" w:rsidRDefault="006119FB">
            <w:pPr>
              <w:pStyle w:val="Footer"/>
              <w:jc w:val="right"/>
            </w:pPr>
            <w:r w:rsidRPr="006119FB">
              <w:rPr>
                <w:rFonts w:ascii="Times New Roman" w:hAnsi="Times New Roman" w:cs="Times New Roman"/>
                <w:sz w:val="18"/>
                <w:szCs w:val="18"/>
              </w:rPr>
              <w:t xml:space="preserve">Page </w:t>
            </w:r>
            <w:r w:rsidRPr="006119FB">
              <w:rPr>
                <w:rFonts w:ascii="Times New Roman" w:hAnsi="Times New Roman" w:cs="Times New Roman"/>
                <w:b/>
                <w:bCs/>
                <w:sz w:val="18"/>
                <w:szCs w:val="18"/>
              </w:rPr>
              <w:fldChar w:fldCharType="begin"/>
            </w:r>
            <w:r w:rsidRPr="006119FB">
              <w:rPr>
                <w:rFonts w:ascii="Times New Roman" w:hAnsi="Times New Roman" w:cs="Times New Roman"/>
                <w:b/>
                <w:bCs/>
                <w:sz w:val="18"/>
                <w:szCs w:val="18"/>
              </w:rPr>
              <w:instrText xml:space="preserve"> PAGE </w:instrText>
            </w:r>
            <w:r w:rsidRPr="006119FB">
              <w:rPr>
                <w:rFonts w:ascii="Times New Roman" w:hAnsi="Times New Roman" w:cs="Times New Roman"/>
                <w:b/>
                <w:bCs/>
                <w:sz w:val="18"/>
                <w:szCs w:val="18"/>
              </w:rPr>
              <w:fldChar w:fldCharType="separate"/>
            </w:r>
            <w:r w:rsidRPr="006119FB">
              <w:rPr>
                <w:rFonts w:ascii="Times New Roman" w:hAnsi="Times New Roman" w:cs="Times New Roman"/>
                <w:b/>
                <w:bCs/>
                <w:noProof/>
                <w:sz w:val="18"/>
                <w:szCs w:val="18"/>
              </w:rPr>
              <w:t>2</w:t>
            </w:r>
            <w:r w:rsidRPr="006119FB">
              <w:rPr>
                <w:rFonts w:ascii="Times New Roman" w:hAnsi="Times New Roman" w:cs="Times New Roman"/>
                <w:b/>
                <w:bCs/>
                <w:sz w:val="18"/>
                <w:szCs w:val="18"/>
              </w:rPr>
              <w:fldChar w:fldCharType="end"/>
            </w:r>
            <w:r w:rsidRPr="006119FB">
              <w:rPr>
                <w:rFonts w:ascii="Times New Roman" w:hAnsi="Times New Roman" w:cs="Times New Roman"/>
                <w:sz w:val="18"/>
                <w:szCs w:val="18"/>
              </w:rPr>
              <w:t xml:space="preserve"> of </w:t>
            </w:r>
            <w:r w:rsidRPr="006119FB">
              <w:rPr>
                <w:rFonts w:ascii="Times New Roman" w:hAnsi="Times New Roman" w:cs="Times New Roman"/>
                <w:b/>
                <w:bCs/>
                <w:sz w:val="18"/>
                <w:szCs w:val="18"/>
              </w:rPr>
              <w:fldChar w:fldCharType="begin"/>
            </w:r>
            <w:r w:rsidRPr="006119FB">
              <w:rPr>
                <w:rFonts w:ascii="Times New Roman" w:hAnsi="Times New Roman" w:cs="Times New Roman"/>
                <w:b/>
                <w:bCs/>
                <w:sz w:val="18"/>
                <w:szCs w:val="18"/>
              </w:rPr>
              <w:instrText xml:space="preserve"> NUMPAGES  </w:instrText>
            </w:r>
            <w:r w:rsidRPr="006119FB">
              <w:rPr>
                <w:rFonts w:ascii="Times New Roman" w:hAnsi="Times New Roman" w:cs="Times New Roman"/>
                <w:b/>
                <w:bCs/>
                <w:sz w:val="18"/>
                <w:szCs w:val="18"/>
              </w:rPr>
              <w:fldChar w:fldCharType="separate"/>
            </w:r>
            <w:r w:rsidRPr="006119FB">
              <w:rPr>
                <w:rFonts w:ascii="Times New Roman" w:hAnsi="Times New Roman" w:cs="Times New Roman"/>
                <w:b/>
                <w:bCs/>
                <w:noProof/>
                <w:sz w:val="18"/>
                <w:szCs w:val="18"/>
              </w:rPr>
              <w:t>2</w:t>
            </w:r>
            <w:r w:rsidRPr="006119FB">
              <w:rPr>
                <w:rFonts w:ascii="Times New Roman" w:hAnsi="Times New Roman" w:cs="Times New Roman"/>
                <w:b/>
                <w:bCs/>
                <w:sz w:val="18"/>
                <w:szCs w:val="18"/>
              </w:rPr>
              <w:fldChar w:fldCharType="end"/>
            </w:r>
          </w:p>
        </w:sdtContent>
      </w:sdt>
    </w:sdtContent>
  </w:sdt>
  <w:p w14:paraId="404B8028" w14:textId="77777777" w:rsidR="006119FB" w:rsidRDefault="006119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FC823" w14:textId="77777777" w:rsidR="00B56C17" w:rsidRDefault="00B56C17" w:rsidP="00E93E63">
      <w:pPr>
        <w:spacing w:after="0" w:line="240" w:lineRule="auto"/>
      </w:pPr>
      <w:r>
        <w:separator/>
      </w:r>
    </w:p>
  </w:footnote>
  <w:footnote w:type="continuationSeparator" w:id="0">
    <w:p w14:paraId="634677F7" w14:textId="77777777" w:rsidR="00B56C17" w:rsidRDefault="00B56C17" w:rsidP="00E93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D97A9" w14:textId="69D3963A" w:rsidR="00852679" w:rsidRPr="00F3377A" w:rsidRDefault="00852679" w:rsidP="000323B2">
    <w:pPr>
      <w:pStyle w:val="Header"/>
      <w:ind w:left="-810"/>
      <w:rPr>
        <w:rFonts w:ascii="Times New Roman" w:hAnsi="Times New Roman" w:cs="Times New Roman"/>
        <w:sz w:val="18"/>
        <w:szCs w:val="18"/>
      </w:rPr>
    </w:pPr>
    <w:r w:rsidRPr="00F3377A">
      <w:rPr>
        <w:rFonts w:ascii="Times New Roman" w:hAnsi="Times New Roman" w:cs="Times New Roman"/>
        <w:sz w:val="18"/>
        <w:szCs w:val="18"/>
      </w:rPr>
      <w:t xml:space="preserve">RFA </w:t>
    </w:r>
    <w:r w:rsidR="00147058" w:rsidRPr="00F3377A">
      <w:rPr>
        <w:rFonts w:ascii="Times New Roman" w:hAnsi="Times New Roman" w:cs="Times New Roman"/>
        <w:sz w:val="18"/>
        <w:szCs w:val="18"/>
      </w:rPr>
      <w:t xml:space="preserve">No. </w:t>
    </w:r>
    <w:r w:rsidR="00C26D18" w:rsidRPr="00C26D18">
      <w:rPr>
        <w:rFonts w:ascii="Times New Roman" w:hAnsi="Times New Roman" w:cs="Times New Roman"/>
        <w:sz w:val="18"/>
        <w:szCs w:val="18"/>
      </w:rPr>
      <w:t>HHS00165</w:t>
    </w:r>
    <w:r w:rsidR="00073043">
      <w:rPr>
        <w:rFonts w:ascii="Times New Roman" w:hAnsi="Times New Roman" w:cs="Times New Roman"/>
        <w:sz w:val="18"/>
        <w:szCs w:val="18"/>
      </w:rPr>
      <w:t>51</w:t>
    </w:r>
  </w:p>
  <w:p w14:paraId="5557826D" w14:textId="5DF47E52" w:rsidR="00486E52" w:rsidRPr="00F3377A" w:rsidRDefault="00486E52" w:rsidP="000323B2">
    <w:pPr>
      <w:pStyle w:val="Header"/>
      <w:spacing w:after="120"/>
      <w:ind w:left="-810"/>
      <w:rPr>
        <w:sz w:val="18"/>
        <w:szCs w:val="18"/>
      </w:rPr>
    </w:pPr>
    <w:r w:rsidRPr="00F3377A">
      <w:rPr>
        <w:rFonts w:ascii="Times New Roman" w:hAnsi="Times New Roman" w:cs="Times New Roman"/>
        <w:sz w:val="18"/>
        <w:szCs w:val="18"/>
      </w:rPr>
      <w:t>Form A, Face Page – Applicant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B4272D"/>
    <w:multiLevelType w:val="hybridMultilevel"/>
    <w:tmpl w:val="0040E81C"/>
    <w:lvl w:ilvl="0" w:tplc="068A40B6">
      <w:start w:val="1"/>
      <w:numFmt w:val="decimal"/>
      <w:lvlText w:val="%1)"/>
      <w:lvlJc w:val="left"/>
      <w:pPr>
        <w:tabs>
          <w:tab w:val="num" w:pos="360"/>
        </w:tabs>
        <w:ind w:left="360" w:hanging="360"/>
      </w:pPr>
      <w:rPr>
        <w:rFonts w:cs="Times New Roman"/>
        <w:b/>
        <w:i w:val="0"/>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16cid:durableId="6905721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inosek,Riley (HHSC)">
    <w15:presenceInfo w15:providerId="AD" w15:userId="S::Riley.Rainosek@hhs.texas.gov::17b274f4-3ca5-495b-aeaa-0a1eb55ac6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5B9"/>
    <w:rsid w:val="000323B2"/>
    <w:rsid w:val="00064F19"/>
    <w:rsid w:val="00073043"/>
    <w:rsid w:val="00095004"/>
    <w:rsid w:val="000B783C"/>
    <w:rsid w:val="000D05B9"/>
    <w:rsid w:val="000D73A3"/>
    <w:rsid w:val="000F032A"/>
    <w:rsid w:val="000F090E"/>
    <w:rsid w:val="000F0A08"/>
    <w:rsid w:val="00127E7E"/>
    <w:rsid w:val="00137DEE"/>
    <w:rsid w:val="00147058"/>
    <w:rsid w:val="00151478"/>
    <w:rsid w:val="0015390E"/>
    <w:rsid w:val="001706B3"/>
    <w:rsid w:val="00172131"/>
    <w:rsid w:val="00187AD8"/>
    <w:rsid w:val="001979FF"/>
    <w:rsid w:val="001C1054"/>
    <w:rsid w:val="001C3AF4"/>
    <w:rsid w:val="001D0F95"/>
    <w:rsid w:val="0022006A"/>
    <w:rsid w:val="00220996"/>
    <w:rsid w:val="00264F04"/>
    <w:rsid w:val="002941AD"/>
    <w:rsid w:val="002A42AA"/>
    <w:rsid w:val="002A603F"/>
    <w:rsid w:val="002C2EF1"/>
    <w:rsid w:val="002C4233"/>
    <w:rsid w:val="002C48D6"/>
    <w:rsid w:val="002C6031"/>
    <w:rsid w:val="002D0399"/>
    <w:rsid w:val="002E37CC"/>
    <w:rsid w:val="00315EC1"/>
    <w:rsid w:val="0032034A"/>
    <w:rsid w:val="00333951"/>
    <w:rsid w:val="003349D1"/>
    <w:rsid w:val="003413F2"/>
    <w:rsid w:val="00342653"/>
    <w:rsid w:val="0035418A"/>
    <w:rsid w:val="003876F7"/>
    <w:rsid w:val="003A6B8E"/>
    <w:rsid w:val="003B50D2"/>
    <w:rsid w:val="003F07E7"/>
    <w:rsid w:val="003F3B4D"/>
    <w:rsid w:val="003F6420"/>
    <w:rsid w:val="004056B1"/>
    <w:rsid w:val="00405A3A"/>
    <w:rsid w:val="00407D1E"/>
    <w:rsid w:val="00413EF0"/>
    <w:rsid w:val="00424940"/>
    <w:rsid w:val="0042738B"/>
    <w:rsid w:val="004356C9"/>
    <w:rsid w:val="0044302C"/>
    <w:rsid w:val="004443D1"/>
    <w:rsid w:val="00450CAE"/>
    <w:rsid w:val="00452D3C"/>
    <w:rsid w:val="004562BA"/>
    <w:rsid w:val="00470E69"/>
    <w:rsid w:val="00486E52"/>
    <w:rsid w:val="004A3C86"/>
    <w:rsid w:val="004E345D"/>
    <w:rsid w:val="004F42D2"/>
    <w:rsid w:val="004F79C8"/>
    <w:rsid w:val="00500DBD"/>
    <w:rsid w:val="005103EF"/>
    <w:rsid w:val="00522FEA"/>
    <w:rsid w:val="0053180A"/>
    <w:rsid w:val="00533EAF"/>
    <w:rsid w:val="00534608"/>
    <w:rsid w:val="005763DC"/>
    <w:rsid w:val="00592F6F"/>
    <w:rsid w:val="00597D02"/>
    <w:rsid w:val="005A1DC8"/>
    <w:rsid w:val="005A3C42"/>
    <w:rsid w:val="005C3F9A"/>
    <w:rsid w:val="005C45DA"/>
    <w:rsid w:val="005D5F6C"/>
    <w:rsid w:val="005F1BFE"/>
    <w:rsid w:val="005F2553"/>
    <w:rsid w:val="00602380"/>
    <w:rsid w:val="00610CE4"/>
    <w:rsid w:val="006119FB"/>
    <w:rsid w:val="00614279"/>
    <w:rsid w:val="006241B1"/>
    <w:rsid w:val="00642A6C"/>
    <w:rsid w:val="00646F93"/>
    <w:rsid w:val="00680E8B"/>
    <w:rsid w:val="00687909"/>
    <w:rsid w:val="006A2475"/>
    <w:rsid w:val="006A2933"/>
    <w:rsid w:val="006B1D2C"/>
    <w:rsid w:val="006E76E2"/>
    <w:rsid w:val="006F1C07"/>
    <w:rsid w:val="006F6A59"/>
    <w:rsid w:val="007064AF"/>
    <w:rsid w:val="007079A0"/>
    <w:rsid w:val="007239BB"/>
    <w:rsid w:val="00733575"/>
    <w:rsid w:val="00757EF6"/>
    <w:rsid w:val="00784C85"/>
    <w:rsid w:val="007932AD"/>
    <w:rsid w:val="007E7529"/>
    <w:rsid w:val="007F5595"/>
    <w:rsid w:val="00803A10"/>
    <w:rsid w:val="00806B8D"/>
    <w:rsid w:val="00831FCA"/>
    <w:rsid w:val="008324AB"/>
    <w:rsid w:val="00852679"/>
    <w:rsid w:val="00860C0C"/>
    <w:rsid w:val="008836D8"/>
    <w:rsid w:val="008B1174"/>
    <w:rsid w:val="008B3BB6"/>
    <w:rsid w:val="008F0400"/>
    <w:rsid w:val="00903D44"/>
    <w:rsid w:val="00906AF6"/>
    <w:rsid w:val="00913AC8"/>
    <w:rsid w:val="00922E1A"/>
    <w:rsid w:val="00924394"/>
    <w:rsid w:val="00927AD0"/>
    <w:rsid w:val="00930A18"/>
    <w:rsid w:val="00947051"/>
    <w:rsid w:val="00977496"/>
    <w:rsid w:val="009B682E"/>
    <w:rsid w:val="009C6AB2"/>
    <w:rsid w:val="009D5A3F"/>
    <w:rsid w:val="009E5C2B"/>
    <w:rsid w:val="00A06558"/>
    <w:rsid w:val="00A37017"/>
    <w:rsid w:val="00A404A5"/>
    <w:rsid w:val="00A441FA"/>
    <w:rsid w:val="00A44FFC"/>
    <w:rsid w:val="00A45712"/>
    <w:rsid w:val="00A625CB"/>
    <w:rsid w:val="00A74093"/>
    <w:rsid w:val="00A876E6"/>
    <w:rsid w:val="00AA07E7"/>
    <w:rsid w:val="00AA3837"/>
    <w:rsid w:val="00AA4FEC"/>
    <w:rsid w:val="00AE452A"/>
    <w:rsid w:val="00B22DB0"/>
    <w:rsid w:val="00B32DDF"/>
    <w:rsid w:val="00B4530C"/>
    <w:rsid w:val="00B55347"/>
    <w:rsid w:val="00B56C17"/>
    <w:rsid w:val="00B77ABE"/>
    <w:rsid w:val="00B911F2"/>
    <w:rsid w:val="00B96631"/>
    <w:rsid w:val="00B97CAE"/>
    <w:rsid w:val="00BB16DD"/>
    <w:rsid w:val="00BE0A33"/>
    <w:rsid w:val="00BE1D98"/>
    <w:rsid w:val="00BE722D"/>
    <w:rsid w:val="00BE7459"/>
    <w:rsid w:val="00BF1525"/>
    <w:rsid w:val="00C00DBE"/>
    <w:rsid w:val="00C160C8"/>
    <w:rsid w:val="00C26D18"/>
    <w:rsid w:val="00C4070B"/>
    <w:rsid w:val="00C42932"/>
    <w:rsid w:val="00C44C45"/>
    <w:rsid w:val="00C623A1"/>
    <w:rsid w:val="00C64EC2"/>
    <w:rsid w:val="00C655B8"/>
    <w:rsid w:val="00C74577"/>
    <w:rsid w:val="00CB55B3"/>
    <w:rsid w:val="00CB69AD"/>
    <w:rsid w:val="00CC74AC"/>
    <w:rsid w:val="00CD32B2"/>
    <w:rsid w:val="00CE3A39"/>
    <w:rsid w:val="00CE4AB1"/>
    <w:rsid w:val="00CF5335"/>
    <w:rsid w:val="00CF78FB"/>
    <w:rsid w:val="00D21528"/>
    <w:rsid w:val="00D40616"/>
    <w:rsid w:val="00D41030"/>
    <w:rsid w:val="00DA631D"/>
    <w:rsid w:val="00DB6E33"/>
    <w:rsid w:val="00DC5534"/>
    <w:rsid w:val="00DD6C1E"/>
    <w:rsid w:val="00DE2788"/>
    <w:rsid w:val="00DF50D8"/>
    <w:rsid w:val="00E00389"/>
    <w:rsid w:val="00E2066F"/>
    <w:rsid w:val="00E23F02"/>
    <w:rsid w:val="00E44512"/>
    <w:rsid w:val="00E70F0A"/>
    <w:rsid w:val="00E86A1F"/>
    <w:rsid w:val="00E92106"/>
    <w:rsid w:val="00E93E63"/>
    <w:rsid w:val="00E94EA4"/>
    <w:rsid w:val="00E95530"/>
    <w:rsid w:val="00ED445E"/>
    <w:rsid w:val="00EE42FC"/>
    <w:rsid w:val="00EF26A0"/>
    <w:rsid w:val="00F10C81"/>
    <w:rsid w:val="00F118FB"/>
    <w:rsid w:val="00F13B00"/>
    <w:rsid w:val="00F1764D"/>
    <w:rsid w:val="00F2245F"/>
    <w:rsid w:val="00F3377A"/>
    <w:rsid w:val="00F35543"/>
    <w:rsid w:val="00F52EF0"/>
    <w:rsid w:val="00F66455"/>
    <w:rsid w:val="00F81BD8"/>
    <w:rsid w:val="00F8366F"/>
    <w:rsid w:val="00F84CC7"/>
    <w:rsid w:val="00FA6C3E"/>
    <w:rsid w:val="00FC20AE"/>
    <w:rsid w:val="00FC4ABC"/>
    <w:rsid w:val="00FD253D"/>
    <w:rsid w:val="00FE17D1"/>
    <w:rsid w:val="00FF3AC6"/>
    <w:rsid w:val="00FF4EFA"/>
    <w:rsid w:val="00FF5C38"/>
    <w:rsid w:val="0934D182"/>
    <w:rsid w:val="11D8F5E8"/>
    <w:rsid w:val="180D1672"/>
    <w:rsid w:val="287C7BA8"/>
    <w:rsid w:val="3387B3C3"/>
    <w:rsid w:val="65AE3F98"/>
    <w:rsid w:val="787C7875"/>
    <w:rsid w:val="7F3CB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E5EAB"/>
  <w15:chartTrackingRefBased/>
  <w15:docId w15:val="{A1208C9B-2F86-4E5A-9421-D4DC5BE11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EC1"/>
    <w:pPr>
      <w:spacing w:after="200" w:line="276" w:lineRule="auto"/>
    </w:pPr>
  </w:style>
  <w:style w:type="paragraph" w:styleId="Heading1">
    <w:name w:val="heading 1"/>
    <w:basedOn w:val="Normal"/>
    <w:next w:val="Normal"/>
    <w:link w:val="Heading1Char"/>
    <w:uiPriority w:val="9"/>
    <w:qFormat/>
    <w:rsid w:val="00DC7D2E"/>
    <w:pPr>
      <w:keepNext/>
      <w:keepLines/>
      <w:spacing w:before="240" w:after="0" w:line="259" w:lineRule="auto"/>
      <w:outlineLvl w:val="0"/>
    </w:pPr>
    <w:rPr>
      <w:rFonts w:ascii="Verdana" w:eastAsiaTheme="majorEastAsia" w:hAnsi="Verdan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C7D2E"/>
    <w:pPr>
      <w:keepNext/>
      <w:keepLines/>
      <w:spacing w:before="40" w:after="0" w:line="259" w:lineRule="auto"/>
      <w:outlineLvl w:val="1"/>
    </w:pPr>
    <w:rPr>
      <w:rFonts w:ascii="Verdana" w:eastAsiaTheme="majorEastAsia" w:hAnsi="Verdan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D2E"/>
    <w:rPr>
      <w:rFonts w:ascii="Verdana" w:eastAsiaTheme="majorEastAsia" w:hAnsi="Verdana"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C7D2E"/>
    <w:rPr>
      <w:rFonts w:ascii="Verdana" w:eastAsiaTheme="majorEastAsia" w:hAnsi="Verdana" w:cstheme="majorBidi"/>
      <w:color w:val="2E74B5" w:themeColor="accent1" w:themeShade="BF"/>
      <w:sz w:val="26"/>
      <w:szCs w:val="26"/>
    </w:rPr>
  </w:style>
  <w:style w:type="paragraph" w:styleId="Title">
    <w:name w:val="Title"/>
    <w:basedOn w:val="Normal"/>
    <w:next w:val="Normal"/>
    <w:link w:val="TitleChar"/>
    <w:uiPriority w:val="10"/>
    <w:qFormat/>
    <w:rsid w:val="00DC7D2E"/>
    <w:pPr>
      <w:spacing w:after="0" w:line="240" w:lineRule="auto"/>
      <w:contextualSpacing/>
    </w:pPr>
    <w:rPr>
      <w:rFonts w:ascii="Verdana" w:eastAsiaTheme="majorEastAsia" w:hAnsi="Verdana" w:cstheme="majorBidi"/>
      <w:spacing w:val="-10"/>
      <w:kern w:val="28"/>
      <w:sz w:val="56"/>
      <w:szCs w:val="56"/>
    </w:rPr>
  </w:style>
  <w:style w:type="character" w:customStyle="1" w:styleId="TitleChar">
    <w:name w:val="Title Char"/>
    <w:basedOn w:val="DefaultParagraphFont"/>
    <w:link w:val="Title"/>
    <w:uiPriority w:val="10"/>
    <w:rsid w:val="00DC7D2E"/>
    <w:rPr>
      <w:rFonts w:ascii="Verdana" w:eastAsiaTheme="majorEastAsia" w:hAnsi="Verdana" w:cstheme="majorBidi"/>
      <w:spacing w:val="-10"/>
      <w:kern w:val="28"/>
      <w:sz w:val="56"/>
      <w:szCs w:val="56"/>
    </w:rPr>
  </w:style>
  <w:style w:type="paragraph" w:styleId="Subtitle">
    <w:name w:val="Subtitle"/>
    <w:basedOn w:val="Normal"/>
    <w:next w:val="Normal"/>
    <w:link w:val="SubtitleChar"/>
    <w:uiPriority w:val="11"/>
    <w:qFormat/>
    <w:rsid w:val="00DC7D2E"/>
    <w:pPr>
      <w:numPr>
        <w:ilvl w:val="1"/>
      </w:numPr>
      <w:spacing w:after="160" w:line="259" w:lineRule="auto"/>
    </w:pPr>
    <w:rPr>
      <w:rFonts w:ascii="Verdana" w:eastAsiaTheme="minorEastAsia" w:hAnsi="Verdana"/>
      <w:color w:val="5A5A5A" w:themeColor="text1" w:themeTint="A5"/>
      <w:spacing w:val="15"/>
      <w:sz w:val="24"/>
    </w:rPr>
  </w:style>
  <w:style w:type="character" w:customStyle="1" w:styleId="SubtitleChar">
    <w:name w:val="Subtitle Char"/>
    <w:basedOn w:val="DefaultParagraphFont"/>
    <w:link w:val="Subtitle"/>
    <w:uiPriority w:val="11"/>
    <w:rsid w:val="00DC7D2E"/>
    <w:rPr>
      <w:rFonts w:ascii="Verdana" w:eastAsiaTheme="minorEastAsia" w:hAnsi="Verdana"/>
      <w:color w:val="5A5A5A" w:themeColor="text1" w:themeTint="A5"/>
      <w:spacing w:val="15"/>
      <w:sz w:val="24"/>
    </w:rPr>
  </w:style>
  <w:style w:type="table" w:styleId="TableGrid">
    <w:name w:val="Table Grid"/>
    <w:basedOn w:val="TableNormal"/>
    <w:rsid w:val="000D05B9"/>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5B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4056B1"/>
    <w:pPr>
      <w:spacing w:after="0" w:line="240" w:lineRule="auto"/>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FF5C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C38"/>
    <w:rPr>
      <w:rFonts w:ascii="Segoe UI" w:hAnsi="Segoe UI" w:cs="Segoe UI"/>
      <w:sz w:val="18"/>
      <w:szCs w:val="18"/>
    </w:rPr>
  </w:style>
  <w:style w:type="character" w:styleId="Hyperlink">
    <w:name w:val="Hyperlink"/>
    <w:basedOn w:val="DefaultParagraphFont"/>
    <w:uiPriority w:val="99"/>
    <w:unhideWhenUsed/>
    <w:rsid w:val="00FF5C38"/>
    <w:rPr>
      <w:color w:val="0563C1" w:themeColor="hyperlink"/>
      <w:u w:val="single"/>
    </w:rPr>
  </w:style>
  <w:style w:type="paragraph" w:styleId="Header">
    <w:name w:val="header"/>
    <w:basedOn w:val="Normal"/>
    <w:link w:val="HeaderChar"/>
    <w:uiPriority w:val="99"/>
    <w:unhideWhenUsed/>
    <w:rsid w:val="00E93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E63"/>
  </w:style>
  <w:style w:type="paragraph" w:styleId="Footer">
    <w:name w:val="footer"/>
    <w:basedOn w:val="Normal"/>
    <w:link w:val="FooterChar"/>
    <w:uiPriority w:val="99"/>
    <w:unhideWhenUsed/>
    <w:rsid w:val="00E9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E63"/>
  </w:style>
  <w:style w:type="character" w:styleId="PlaceholderText">
    <w:name w:val="Placeholder Text"/>
    <w:basedOn w:val="DefaultParagraphFont"/>
    <w:uiPriority w:val="99"/>
    <w:semiHidden/>
    <w:rsid w:val="002C48D6"/>
    <w:rPr>
      <w:color w:val="808080"/>
    </w:rPr>
  </w:style>
  <w:style w:type="character" w:styleId="FollowedHyperlink">
    <w:name w:val="FollowedHyperlink"/>
    <w:basedOn w:val="DefaultParagraphFont"/>
    <w:uiPriority w:val="99"/>
    <w:semiHidden/>
    <w:unhideWhenUsed/>
    <w:rsid w:val="00DD6C1E"/>
    <w:rPr>
      <w:color w:val="954F72" w:themeColor="followedHyperlink"/>
      <w:u w:val="single"/>
    </w:rPr>
  </w:style>
  <w:style w:type="character" w:styleId="UnresolvedMention">
    <w:name w:val="Unresolved Mention"/>
    <w:basedOn w:val="DefaultParagraphFont"/>
    <w:uiPriority w:val="99"/>
    <w:semiHidden/>
    <w:unhideWhenUsed/>
    <w:rsid w:val="00DD6C1E"/>
    <w:rPr>
      <w:color w:val="605E5C"/>
      <w:shd w:val="clear" w:color="auto" w:fill="E1DFDD"/>
    </w:rPr>
  </w:style>
  <w:style w:type="character" w:styleId="CommentReference">
    <w:name w:val="annotation reference"/>
    <w:basedOn w:val="DefaultParagraphFont"/>
    <w:uiPriority w:val="99"/>
    <w:semiHidden/>
    <w:unhideWhenUsed/>
    <w:rsid w:val="00592F6F"/>
    <w:rPr>
      <w:sz w:val="16"/>
      <w:szCs w:val="16"/>
    </w:rPr>
  </w:style>
  <w:style w:type="paragraph" w:styleId="CommentText">
    <w:name w:val="annotation text"/>
    <w:aliases w:val="Times New Roman"/>
    <w:basedOn w:val="Normal"/>
    <w:link w:val="CommentTextChar"/>
    <w:uiPriority w:val="99"/>
    <w:unhideWhenUsed/>
    <w:rsid w:val="00592F6F"/>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592F6F"/>
    <w:rPr>
      <w:sz w:val="20"/>
      <w:szCs w:val="20"/>
    </w:rPr>
  </w:style>
  <w:style w:type="paragraph" w:styleId="CommentSubject">
    <w:name w:val="annotation subject"/>
    <w:basedOn w:val="CommentText"/>
    <w:next w:val="CommentText"/>
    <w:link w:val="CommentSubjectChar"/>
    <w:uiPriority w:val="99"/>
    <w:semiHidden/>
    <w:unhideWhenUsed/>
    <w:rsid w:val="00592F6F"/>
    <w:rPr>
      <w:b/>
      <w:bCs/>
    </w:rPr>
  </w:style>
  <w:style w:type="character" w:customStyle="1" w:styleId="CommentSubjectChar">
    <w:name w:val="Comment Subject Char"/>
    <w:basedOn w:val="CommentTextChar"/>
    <w:link w:val="CommentSubject"/>
    <w:uiPriority w:val="99"/>
    <w:semiHidden/>
    <w:rsid w:val="00592F6F"/>
    <w:rPr>
      <w:b/>
      <w:bCs/>
      <w:sz w:val="20"/>
      <w:szCs w:val="20"/>
    </w:rPr>
  </w:style>
  <w:style w:type="paragraph" w:styleId="Revision">
    <w:name w:val="Revision"/>
    <w:hidden/>
    <w:uiPriority w:val="99"/>
    <w:semiHidden/>
    <w:rsid w:val="005763DC"/>
    <w:pPr>
      <w:spacing w:after="0" w:line="240" w:lineRule="auto"/>
    </w:pPr>
  </w:style>
  <w:style w:type="character" w:styleId="Mention">
    <w:name w:val="Mention"/>
    <w:basedOn w:val="DefaultParagraphFont"/>
    <w:uiPriority w:val="99"/>
    <w:unhideWhenUsed/>
    <w:rsid w:val="00913AC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mx.cpa.texas.gov/fm/pubs/payment/gen_prov/?s=tins_codes&amp;p=ownershi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s.state.tx.us/corp/businessstructure.shtm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sam.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HH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32A411BAF2A44B8316868BF7AFE084" ma:contentTypeVersion="4" ma:contentTypeDescription="Create a new document." ma:contentTypeScope="" ma:versionID="182736d7bf2e7335a9fc9707008025bc">
  <xsd:schema xmlns:xsd="http://www.w3.org/2001/XMLSchema" xmlns:xs="http://www.w3.org/2001/XMLSchema" xmlns:p="http://schemas.microsoft.com/office/2006/metadata/properties" xmlns:ns2="86da8396-3290-4cef-9aa6-d379f8077c8f" targetNamespace="http://schemas.microsoft.com/office/2006/metadata/properties" ma:root="true" ma:fieldsID="e1130f66dfab55474e61f30ce8c26d1a" ns2:_="">
    <xsd:import namespace="86da8396-3290-4cef-9aa6-d379f8077c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da8396-3290-4cef-9aa6-d379f8077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572CB-69DD-4865-AD4D-E9EEE2C2B3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678A29-35D3-4808-B0E2-B8D69E4F63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da8396-3290-4cef-9aa6-d379f8077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5F6B95-4238-41DF-BE0B-FC4F6ACDEE02}">
  <ds:schemaRefs>
    <ds:schemaRef ds:uri="http://schemas.microsoft.com/sharepoint/v3/contenttype/form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5</TotalTime>
  <Pages>2</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CharactersWithSpaces>
  <SharedDoc>false</SharedDoc>
  <HLinks>
    <vt:vector size="36" baseType="variant">
      <vt:variant>
        <vt:i4>3080239</vt:i4>
      </vt:variant>
      <vt:variant>
        <vt:i4>99</vt:i4>
      </vt:variant>
      <vt:variant>
        <vt:i4>0</vt:i4>
      </vt:variant>
      <vt:variant>
        <vt:i4>5</vt:i4>
      </vt:variant>
      <vt:variant>
        <vt:lpwstr>http://www.window.state.tx.us/procurement/prog/hub/</vt:lpwstr>
      </vt:variant>
      <vt:variant>
        <vt:lpwstr/>
      </vt:variant>
      <vt:variant>
        <vt:i4>3276915</vt:i4>
      </vt:variant>
      <vt:variant>
        <vt:i4>96</vt:i4>
      </vt:variant>
      <vt:variant>
        <vt:i4>0</vt:i4>
      </vt:variant>
      <vt:variant>
        <vt:i4>5</vt:i4>
      </vt:variant>
      <vt:variant>
        <vt:lpwstr>https://fmx.cpa.texas.gov/fm/pubs/payment/gen_prov/?s=tins_codes&amp;p=ownership</vt:lpwstr>
      </vt:variant>
      <vt:variant>
        <vt:lpwstr/>
      </vt:variant>
      <vt:variant>
        <vt:i4>7143547</vt:i4>
      </vt:variant>
      <vt:variant>
        <vt:i4>93</vt:i4>
      </vt:variant>
      <vt:variant>
        <vt:i4>0</vt:i4>
      </vt:variant>
      <vt:variant>
        <vt:i4>5</vt:i4>
      </vt:variant>
      <vt:variant>
        <vt:lpwstr>http://www.sos.state.tx.us/corp/businessstructure.shtml</vt:lpwstr>
      </vt:variant>
      <vt:variant>
        <vt:lpwstr/>
      </vt:variant>
      <vt:variant>
        <vt:i4>1966159</vt:i4>
      </vt:variant>
      <vt:variant>
        <vt:i4>90</vt:i4>
      </vt:variant>
      <vt:variant>
        <vt:i4>0</vt:i4>
      </vt:variant>
      <vt:variant>
        <vt:i4>5</vt:i4>
      </vt:variant>
      <vt:variant>
        <vt:lpwstr>https://sam.gov/</vt:lpwstr>
      </vt:variant>
      <vt:variant>
        <vt:lpwstr/>
      </vt:variant>
      <vt:variant>
        <vt:i4>4325494</vt:i4>
      </vt:variant>
      <vt:variant>
        <vt:i4>3</vt:i4>
      </vt:variant>
      <vt:variant>
        <vt:i4>0</vt:i4>
      </vt:variant>
      <vt:variant>
        <vt:i4>5</vt:i4>
      </vt:variant>
      <vt:variant>
        <vt:lpwstr>mailto:Lindsey.Perrin@hhs.texas.gov</vt:lpwstr>
      </vt:variant>
      <vt:variant>
        <vt:lpwstr/>
      </vt:variant>
      <vt:variant>
        <vt:i4>3670032</vt:i4>
      </vt:variant>
      <vt:variant>
        <vt:i4>0</vt:i4>
      </vt:variant>
      <vt:variant>
        <vt:i4>0</vt:i4>
      </vt:variant>
      <vt:variant>
        <vt:i4>5</vt:i4>
      </vt:variant>
      <vt:variant>
        <vt:lpwstr>mailto:Felicia.Hays@hhs.texas.gov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Rios,Norma P (DSHS)</dc:creator>
  <cp:keywords/>
  <dc:description/>
  <cp:lastModifiedBy>Deboer,Carolyn (HHSC)</cp:lastModifiedBy>
  <cp:revision>3</cp:revision>
  <cp:lastPrinted>2019-05-30T21:00:00Z</cp:lastPrinted>
  <dcterms:created xsi:type="dcterms:W3CDTF">2026-01-22T13:18:00Z</dcterms:created>
  <dcterms:modified xsi:type="dcterms:W3CDTF">2026-01-22T13:19:00Z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0x0101005D32A411BAF2A44B8316868BF7AFE084</vt:lpwstr>
  </property>
</Properties>
</file>